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5F115" w14:textId="4A22C8E4" w:rsidR="00C62746" w:rsidRDefault="00C62746" w:rsidP="77FF2349">
      <w:pPr>
        <w:pStyle w:val="Andmed"/>
        <w:spacing w:after="0"/>
        <w:rPr>
          <w:b/>
          <w:bCs/>
        </w:rPr>
      </w:pPr>
      <w:r w:rsidRPr="77FF2349">
        <w:rPr>
          <w:b/>
          <w:bCs/>
        </w:rPr>
        <w:t>Pakkumuse s</w:t>
      </w:r>
      <w:r w:rsidR="00324B5A" w:rsidRPr="77FF2349">
        <w:rPr>
          <w:b/>
          <w:bCs/>
        </w:rPr>
        <w:t>aaja:</w:t>
      </w:r>
      <w:r>
        <w:tab/>
      </w:r>
      <w:r w:rsidR="3CCDF23F" w:rsidRPr="77FF2349">
        <w:rPr>
          <w:rFonts w:ascii="Arial" w:eastAsia="Arial" w:hAnsi="Arial" w:cs="Arial"/>
          <w:b/>
          <w:bCs/>
          <w:szCs w:val="20"/>
        </w:rPr>
        <w:t>Sotsiaalkindlustusamet</w:t>
      </w:r>
    </w:p>
    <w:p w14:paraId="6AE20BFB" w14:textId="1889EEE1" w:rsidR="3CCDF23F" w:rsidRDefault="3CCDF23F" w:rsidP="77FF2349">
      <w:pPr>
        <w:spacing w:after="0" w:line="288" w:lineRule="auto"/>
        <w:ind w:left="2160"/>
      </w:pPr>
      <w:r w:rsidRPr="77FF2349">
        <w:rPr>
          <w:rFonts w:ascii="Arial" w:eastAsia="Arial" w:hAnsi="Arial" w:cs="Arial"/>
          <w:szCs w:val="20"/>
        </w:rPr>
        <w:t>Kristel Marksalu</w:t>
      </w:r>
      <w:r>
        <w:br/>
      </w:r>
      <w:r w:rsidRPr="77FF2349">
        <w:rPr>
          <w:rFonts w:ascii="Arial" w:eastAsia="Arial" w:hAnsi="Arial" w:cs="Arial"/>
          <w:szCs w:val="20"/>
        </w:rPr>
        <w:t>Sotsiaalministeerium</w:t>
      </w:r>
    </w:p>
    <w:p w14:paraId="2423A8EB" w14:textId="748E717E" w:rsidR="3CCDF23F" w:rsidRDefault="3CCDF23F" w:rsidP="77FF2349">
      <w:pPr>
        <w:spacing w:after="320" w:line="288" w:lineRule="auto"/>
        <w:ind w:left="2160"/>
        <w:rPr>
          <w:rFonts w:ascii="Arial" w:eastAsia="Arial" w:hAnsi="Arial" w:cs="Arial"/>
          <w:szCs w:val="20"/>
        </w:rPr>
      </w:pPr>
      <w:hyperlink r:id="rId10">
        <w:r w:rsidRPr="77FF2349">
          <w:rPr>
            <w:rStyle w:val="Hyperlink"/>
            <w:rFonts w:ascii="Arial" w:eastAsia="Arial" w:hAnsi="Arial" w:cs="Arial"/>
            <w:color w:val="000000" w:themeColor="text2"/>
            <w:szCs w:val="20"/>
          </w:rPr>
          <w:t>kristel.marksalu@sotsiaalkindlustusamet.ee</w:t>
        </w:r>
      </w:hyperlink>
    </w:p>
    <w:p w14:paraId="13472592" w14:textId="29052834" w:rsidR="77FF2349" w:rsidRDefault="77FF2349" w:rsidP="77FF2349">
      <w:pPr>
        <w:pStyle w:val="Andmed"/>
        <w:rPr>
          <w:b/>
          <w:bCs/>
        </w:rPr>
      </w:pPr>
    </w:p>
    <w:p w14:paraId="3DCFDAEA" w14:textId="5236D331" w:rsidR="00446320" w:rsidRPr="003854E6" w:rsidRDefault="00446320" w:rsidP="00B812E8">
      <w:pPr>
        <w:pStyle w:val="Andmed"/>
      </w:pPr>
    </w:p>
    <w:p w14:paraId="6A0E11E8" w14:textId="77777777" w:rsidR="003213BF" w:rsidRPr="0015598A" w:rsidRDefault="00A4747F" w:rsidP="00C62746">
      <w:pPr>
        <w:pStyle w:val="Title"/>
        <w:rPr>
          <w:sz w:val="36"/>
          <w:szCs w:val="36"/>
        </w:rPr>
      </w:pPr>
      <w:r w:rsidRPr="0015598A">
        <w:rPr>
          <w:sz w:val="36"/>
          <w:szCs w:val="36"/>
        </w:rPr>
        <w:t>Pakkumus</w:t>
      </w:r>
    </w:p>
    <w:p w14:paraId="38D1D563" w14:textId="567C6AEB" w:rsidR="003213BF" w:rsidRPr="00B42392" w:rsidRDefault="352A5AF2" w:rsidP="003213BF">
      <w:r>
        <w:t>28</w:t>
      </w:r>
      <w:r w:rsidR="00E05F49">
        <w:t>.07</w:t>
      </w:r>
      <w:r w:rsidR="000D3367">
        <w:t>.2025</w:t>
      </w:r>
    </w:p>
    <w:p w14:paraId="3FC9072E" w14:textId="061EE7AF" w:rsidR="002D2507" w:rsidRPr="00741FD7" w:rsidRDefault="002D2507" w:rsidP="77FF2349">
      <w:pPr>
        <w:pStyle w:val="Andmed"/>
        <w:rPr>
          <w:b/>
          <w:bCs/>
        </w:rPr>
      </w:pPr>
      <w:r w:rsidRPr="77FF2349">
        <w:rPr>
          <w:b/>
          <w:bCs/>
        </w:rPr>
        <w:t xml:space="preserve">Pakkuja: </w:t>
      </w:r>
      <w:r>
        <w:tab/>
      </w:r>
      <w:r w:rsidRPr="77FF2349">
        <w:rPr>
          <w:b/>
          <w:bCs/>
        </w:rPr>
        <w:t>Riigi Kinnisvara AS</w:t>
      </w:r>
    </w:p>
    <w:p w14:paraId="1B14A6BD" w14:textId="72696105" w:rsidR="002D2507" w:rsidRPr="00741FD7" w:rsidRDefault="1E80500B" w:rsidP="77FF2349">
      <w:pPr>
        <w:pStyle w:val="Andmed"/>
        <w:ind w:left="720" w:firstLine="720"/>
        <w:rPr>
          <w:rStyle w:val="Hyperlink"/>
          <w:color w:val="auto"/>
        </w:rPr>
      </w:pPr>
      <w:r>
        <w:t>Regina Kaasik</w:t>
      </w:r>
    </w:p>
    <w:p w14:paraId="1E254F8C" w14:textId="719F81D3" w:rsidR="002D2507" w:rsidRPr="00741FD7" w:rsidRDefault="51DD4906" w:rsidP="77FF2349">
      <w:pPr>
        <w:pStyle w:val="Andmed"/>
        <w:ind w:left="720" w:firstLine="720"/>
      </w:pPr>
      <w:r>
        <w:t>regina.kaasik</w:t>
      </w:r>
      <w:r w:rsidR="00890A4E">
        <w:t>@rkas.ee</w:t>
      </w:r>
    </w:p>
    <w:p w14:paraId="7B5A56FB" w14:textId="77777777" w:rsidR="00761328" w:rsidRDefault="00761328" w:rsidP="00761328">
      <w:pPr>
        <w:pStyle w:val="Andmed"/>
        <w:rPr>
          <w:rStyle w:val="Hyperlink"/>
          <w:color w:val="auto"/>
        </w:rPr>
      </w:pPr>
    </w:p>
    <w:p w14:paraId="53C7DD8F" w14:textId="77777777" w:rsidR="00761328" w:rsidRPr="00B42392" w:rsidRDefault="00761328" w:rsidP="00761328">
      <w:pPr>
        <w:pStyle w:val="Andmed"/>
      </w:pPr>
    </w:p>
    <w:p w14:paraId="358BA146" w14:textId="474A42BB" w:rsidR="00B00EBF" w:rsidRPr="00F46E2F" w:rsidRDefault="00B00EBF" w:rsidP="00761328">
      <w:pPr>
        <w:pStyle w:val="Andmed"/>
        <w:jc w:val="both"/>
      </w:pPr>
      <w:r>
        <w:t xml:space="preserve">Täname võimaluse eest esitada Teile pakkumus </w:t>
      </w:r>
      <w:r w:rsidR="24230365">
        <w:t>Sotsiaalkindlustusametile</w:t>
      </w:r>
      <w:r w:rsidR="000C0C53">
        <w:t>,</w:t>
      </w:r>
      <w:r w:rsidR="78C7768D">
        <w:t xml:space="preserve"> </w:t>
      </w:r>
      <w:r w:rsidR="319331D3">
        <w:t>Paldiski mnt 80</w:t>
      </w:r>
      <w:r w:rsidR="78C7768D">
        <w:t xml:space="preserve"> </w:t>
      </w:r>
      <w:r w:rsidR="000C0C53">
        <w:t xml:space="preserve">aadressile </w:t>
      </w:r>
      <w:r w:rsidR="22365955">
        <w:t xml:space="preserve">kontori </w:t>
      </w:r>
      <w:r w:rsidR="6207C5DC">
        <w:t>ruumilahenduse</w:t>
      </w:r>
      <w:r w:rsidR="517C4E0E">
        <w:t xml:space="preserve"> planeerimiseks, </w:t>
      </w:r>
      <w:r w:rsidR="6207C5DC">
        <w:t xml:space="preserve">sisustushanke </w:t>
      </w:r>
      <w:r w:rsidR="00ED622B">
        <w:t>läbiviimiseks</w:t>
      </w:r>
      <w:r w:rsidR="3133573C">
        <w:t xml:space="preserve"> ning sisustuse vastuvõtmiseks</w:t>
      </w:r>
      <w:r w:rsidR="009D67D8">
        <w:t>.</w:t>
      </w:r>
    </w:p>
    <w:p w14:paraId="48B6CA9A" w14:textId="5A7E8480" w:rsidR="00C62746" w:rsidRPr="00B42392" w:rsidRDefault="00A4747F" w:rsidP="77FF2349">
      <w:pPr>
        <w:rPr>
          <w:b/>
          <w:bCs/>
        </w:rPr>
      </w:pPr>
      <w:r w:rsidRPr="77FF2349">
        <w:rPr>
          <w:b/>
          <w:bCs/>
        </w:rPr>
        <w:t>Pakkumus kehtib 90 päeva</w:t>
      </w:r>
      <w:r w:rsidR="2A6D8925" w:rsidRPr="77FF2349">
        <w:rPr>
          <w:b/>
          <w:bCs/>
        </w:rPr>
        <w:t xml:space="preserve"> (26.10.2025)</w:t>
      </w:r>
      <w:r w:rsidRPr="77FF2349">
        <w:rPr>
          <w:b/>
          <w:bCs/>
        </w:rPr>
        <w:t>.</w:t>
      </w:r>
    </w:p>
    <w:p w14:paraId="27875D6C" w14:textId="2F5A1D9F" w:rsidR="00C62746" w:rsidRPr="00B42392" w:rsidRDefault="00C62746" w:rsidP="00761328">
      <w:pPr>
        <w:pStyle w:val="Andmed"/>
        <w:jc w:val="both"/>
      </w:pPr>
      <w:r>
        <w:t xml:space="preserve">Kui esitatud hinnapakkumus vastab Teie soovile, siis palun saatke oma nõustumus kirjalikult e-posti aadressile </w:t>
      </w:r>
      <w:hyperlink r:id="rId11">
        <w:r w:rsidR="784FE821" w:rsidRPr="77FF2349">
          <w:rPr>
            <w:rStyle w:val="Hyperlink"/>
          </w:rPr>
          <w:t>kristin</w:t>
        </w:r>
        <w:r w:rsidR="00890A4E" w:rsidRPr="77FF2349">
          <w:rPr>
            <w:rStyle w:val="Hyperlink"/>
          </w:rPr>
          <w:t>.tamm@rkas.ee</w:t>
        </w:r>
      </w:hyperlink>
      <w:r w:rsidR="00761328">
        <w:t>.</w:t>
      </w:r>
      <w:r w:rsidR="437E90A0">
        <w:t xml:space="preserve"> </w:t>
      </w:r>
      <w:r w:rsidR="00983C2D">
        <w:t>Peale kinnituse saamist oleme valmis alustama läbirääkimis</w:t>
      </w:r>
      <w:r w:rsidR="00761328">
        <w:t>i</w:t>
      </w:r>
      <w:r w:rsidR="00983C2D">
        <w:t xml:space="preserve"> </w:t>
      </w:r>
      <w:proofErr w:type="spellStart"/>
      <w:r w:rsidR="00983C2D">
        <w:t>RKAS</w:t>
      </w:r>
      <w:r w:rsidR="00761328">
        <w:t>i</w:t>
      </w:r>
      <w:r w:rsidR="00983C2D">
        <w:t>lt</w:t>
      </w:r>
      <w:proofErr w:type="spellEnd"/>
      <w:r w:rsidR="00983C2D">
        <w:t xml:space="preserve"> tellitavate teenuste ning vastavasisulise lepingu sõlmimise osas.</w:t>
      </w:r>
    </w:p>
    <w:p w14:paraId="0F17CC28" w14:textId="77777777" w:rsidR="00C62746" w:rsidRPr="00B42392" w:rsidRDefault="00C62746">
      <w:pPr>
        <w:spacing w:after="0" w:line="240" w:lineRule="auto"/>
        <w:rPr>
          <w:rFonts w:asciiTheme="majorHAnsi" w:eastAsiaTheme="majorEastAsia" w:hAnsiTheme="majorHAnsi" w:cstheme="majorBidi"/>
          <w:color w:val="003669" w:themeColor="accent1"/>
          <w:sz w:val="32"/>
          <w:szCs w:val="32"/>
        </w:rPr>
      </w:pPr>
      <w:r w:rsidRPr="00B42392">
        <w:br w:type="page"/>
      </w:r>
    </w:p>
    <w:p w14:paraId="20D90C69" w14:textId="41BDDDE7" w:rsidR="002E66B6" w:rsidRPr="002E66B6" w:rsidRDefault="003215CD" w:rsidP="002E66B6">
      <w:pPr>
        <w:pStyle w:val="Heading1"/>
        <w:spacing w:before="360" w:after="240"/>
      </w:pPr>
      <w:bookmarkStart w:id="0" w:name="_Hlk157176062"/>
      <w:r w:rsidRPr="00B42392">
        <w:lastRenderedPageBreak/>
        <w:t>Pakkumise sisu ja maksumus</w:t>
      </w:r>
    </w:p>
    <w:tbl>
      <w:tblPr>
        <w:tblW w:w="6891" w:type="pct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80"/>
      </w:tblGrid>
      <w:tr w:rsidR="00DC7DA8" w:rsidRPr="00DC7DA8" w14:paraId="0D25F362" w14:textId="77777777" w:rsidTr="77A9237B">
        <w:trPr>
          <w:trHeight w:val="29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1204B" w14:textId="3AB3860A" w:rsidR="2978E3A0" w:rsidRDefault="2978E3A0" w:rsidP="77A9237B">
            <w:pPr>
              <w:pStyle w:val="Andmed"/>
              <w:jc w:val="both"/>
            </w:pPr>
            <w:r>
              <w:t>Paldiski mnt 80 aadressile kontori ruumilahenduse planeerimiseks, sisustushanke läbiviimiseks</w:t>
            </w:r>
          </w:p>
          <w:p w14:paraId="2A41CEAC" w14:textId="1E255CB6" w:rsidR="2978E3A0" w:rsidRDefault="2978E3A0" w:rsidP="77A9237B">
            <w:pPr>
              <w:pStyle w:val="Andmed"/>
              <w:jc w:val="both"/>
            </w:pPr>
            <w:r>
              <w:t>ning sisustuse vastuvõtmiseks.</w:t>
            </w:r>
          </w:p>
          <w:tbl>
            <w:tblPr>
              <w:tblW w:w="101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27"/>
              <w:gridCol w:w="1134"/>
              <w:gridCol w:w="1134"/>
              <w:gridCol w:w="1418"/>
              <w:gridCol w:w="760"/>
            </w:tblGrid>
            <w:tr w:rsidR="00CB42F6" w:rsidRPr="00CB42F6" w14:paraId="128E7031" w14:textId="77777777" w:rsidTr="77A9237B">
              <w:trPr>
                <w:gridAfter w:val="1"/>
                <w:wAfter w:w="760" w:type="dxa"/>
                <w:trHeight w:val="294"/>
              </w:trPr>
              <w:tc>
                <w:tcPr>
                  <w:tcW w:w="572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 w:themeColor="text2"/>
                    <w:right w:val="single" w:sz="8" w:space="0" w:color="auto"/>
                  </w:tcBorders>
                  <w:shd w:val="clear" w:color="auto" w:fill="DDEBF7"/>
                  <w:vAlign w:val="center"/>
                  <w:hideMark/>
                </w:tcPr>
                <w:p w14:paraId="55C84C3B" w14:textId="77777777" w:rsidR="00CB42F6" w:rsidRPr="00CB42F6" w:rsidRDefault="00CB42F6" w:rsidP="00CB42F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</w:pPr>
                  <w:r w:rsidRPr="00CB42F6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  <w:t>Teenus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 w:themeColor="text2"/>
                    <w:right w:val="single" w:sz="8" w:space="0" w:color="auto"/>
                  </w:tcBorders>
                  <w:shd w:val="clear" w:color="auto" w:fill="DDEBF7"/>
                  <w:vAlign w:val="center"/>
                  <w:hideMark/>
                </w:tcPr>
                <w:p w14:paraId="00214EB3" w14:textId="77AC027B" w:rsidR="00CB42F6" w:rsidRPr="00CB42F6" w:rsidRDefault="58D4075A" w:rsidP="00CB42F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t-EE"/>
                    </w:rPr>
                  </w:pPr>
                  <w:r w:rsidRPr="77FF2349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sz w:val="18"/>
                      <w:szCs w:val="18"/>
                      <w:lang w:eastAsia="et-EE"/>
                    </w:rPr>
                    <w:t>Ühik (</w:t>
                  </w:r>
                  <w:r w:rsidR="32783ABF" w:rsidRPr="77FF2349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sz w:val="18"/>
                      <w:szCs w:val="18"/>
                      <w:lang w:eastAsia="et-EE"/>
                    </w:rPr>
                    <w:t>päeva</w:t>
                  </w:r>
                  <w:r w:rsidRPr="77FF2349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sz w:val="18"/>
                      <w:szCs w:val="18"/>
                      <w:lang w:eastAsia="et-EE"/>
                    </w:rPr>
                    <w:t>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 w:themeColor="text2"/>
                    <w:right w:val="single" w:sz="8" w:space="0" w:color="auto"/>
                  </w:tcBorders>
                  <w:shd w:val="clear" w:color="auto" w:fill="DDEBF7"/>
                  <w:vAlign w:val="center"/>
                  <w:hideMark/>
                </w:tcPr>
                <w:p w14:paraId="18D4E5A6" w14:textId="77777777" w:rsidR="00CB42F6" w:rsidRPr="00CB42F6" w:rsidRDefault="00CB42F6" w:rsidP="00CB42F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t-EE"/>
                    </w:rPr>
                  </w:pPr>
                  <w:r w:rsidRPr="00CB42F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t-EE"/>
                    </w:rPr>
                    <w:t>Ühiku hind €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 w:themeColor="text2"/>
                    <w:right w:val="single" w:sz="8" w:space="0" w:color="auto"/>
                  </w:tcBorders>
                  <w:shd w:val="clear" w:color="auto" w:fill="DDEBF7"/>
                  <w:vAlign w:val="center"/>
                  <w:hideMark/>
                </w:tcPr>
                <w:p w14:paraId="3A7AC2C2" w14:textId="77777777" w:rsidR="00CB42F6" w:rsidRPr="00CB42F6" w:rsidRDefault="00CB42F6" w:rsidP="00CB42F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t-EE"/>
                    </w:rPr>
                  </w:pPr>
                  <w:r w:rsidRPr="00CB42F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t-EE"/>
                    </w:rPr>
                    <w:t>Summa kokku €</w:t>
                  </w:r>
                </w:p>
              </w:tc>
            </w:tr>
            <w:tr w:rsidR="00CB42F6" w:rsidRPr="00CB42F6" w14:paraId="1391EBA4" w14:textId="77777777" w:rsidTr="77A9237B">
              <w:trPr>
                <w:trHeight w:val="308"/>
              </w:trPr>
              <w:tc>
                <w:tcPr>
                  <w:tcW w:w="5727" w:type="dxa"/>
                  <w:vMerge/>
                  <w:vAlign w:val="center"/>
                  <w:hideMark/>
                </w:tcPr>
                <w:p w14:paraId="7D72BA13" w14:textId="77777777" w:rsidR="00CB42F6" w:rsidRPr="00CB42F6" w:rsidRDefault="00CB42F6" w:rsidP="00CB42F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  <w:hideMark/>
                </w:tcPr>
                <w:p w14:paraId="35596689" w14:textId="77777777" w:rsidR="00CB42F6" w:rsidRPr="00CB42F6" w:rsidRDefault="00CB42F6" w:rsidP="00CB42F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t-EE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  <w:hideMark/>
                </w:tcPr>
                <w:p w14:paraId="41BF6485" w14:textId="77777777" w:rsidR="00CB42F6" w:rsidRPr="00CB42F6" w:rsidRDefault="00CB42F6" w:rsidP="00CB42F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t-EE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  <w:hideMark/>
                </w:tcPr>
                <w:p w14:paraId="6680187B" w14:textId="77777777" w:rsidR="00CB42F6" w:rsidRPr="00CB42F6" w:rsidRDefault="00CB42F6" w:rsidP="00CB42F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t-EE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B38228A" w14:textId="77777777" w:rsidR="00CB42F6" w:rsidRPr="00CB42F6" w:rsidRDefault="00CB42F6" w:rsidP="00CB42F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t-EE"/>
                    </w:rPr>
                  </w:pPr>
                </w:p>
              </w:tc>
            </w:tr>
            <w:tr w:rsidR="00775E64" w:rsidRPr="00CB42F6" w14:paraId="62C4A760" w14:textId="77777777" w:rsidTr="77A9237B">
              <w:trPr>
                <w:trHeight w:val="308"/>
              </w:trPr>
              <w:tc>
                <w:tcPr>
                  <w:tcW w:w="57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009AE72" w14:textId="13E530E3" w:rsidR="00775E64" w:rsidRPr="00CB42F6" w:rsidRDefault="05FED3B8" w:rsidP="77FF2349">
                  <w:pPr>
                    <w:spacing w:after="0" w:line="240" w:lineRule="auto"/>
                  </w:pPr>
                  <w:r w:rsidRPr="77FF2349">
                    <w:rPr>
                      <w:rFonts w:ascii="Arial" w:eastAsia="Times New Roman" w:hAnsi="Arial" w:cs="Arial"/>
                      <w:color w:val="000000" w:themeColor="text2"/>
                      <w:lang w:eastAsia="et-EE"/>
                    </w:rPr>
                    <w:t>Ruumilahenduse planeerimine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E762A45" w14:textId="2AD05FC3" w:rsidR="00775E64" w:rsidRPr="00CB42F6" w:rsidRDefault="42070402" w:rsidP="77FF234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lang w:eastAsia="et-EE"/>
                    </w:rPr>
                  </w:pPr>
                  <w:r w:rsidRPr="77FF2349">
                    <w:rPr>
                      <w:rFonts w:ascii="Arial" w:hAnsi="Arial" w:cs="Arial"/>
                      <w:color w:val="000000" w:themeColor="text2"/>
                    </w:rPr>
                    <w:t>1,5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640979F" w14:textId="7020AF82" w:rsidR="00775E64" w:rsidRPr="00CB42F6" w:rsidRDefault="1FA2F707" w:rsidP="77FF2349">
                  <w:pPr>
                    <w:spacing w:after="0" w:line="240" w:lineRule="auto"/>
                    <w:jc w:val="center"/>
                  </w:pPr>
                  <w:r w:rsidRPr="77FF2349">
                    <w:rPr>
                      <w:rFonts w:ascii="Arial" w:hAnsi="Arial" w:cs="Arial"/>
                      <w:color w:val="000000" w:themeColor="text2"/>
                    </w:rPr>
                    <w:t>640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70580A9" w14:textId="5755003B" w:rsidR="00775E64" w:rsidRPr="00CB42F6" w:rsidRDefault="742D99DE" w:rsidP="77FF2349">
                  <w:pPr>
                    <w:spacing w:after="0" w:line="240" w:lineRule="auto"/>
                    <w:jc w:val="center"/>
                  </w:pPr>
                  <w:r w:rsidRPr="77FF2349">
                    <w:rPr>
                      <w:rFonts w:ascii="Arial" w:hAnsi="Arial" w:cs="Arial"/>
                      <w:color w:val="000000" w:themeColor="text2"/>
                    </w:rPr>
                    <w:t>960</w:t>
                  </w:r>
                </w:p>
              </w:tc>
              <w:tc>
                <w:tcPr>
                  <w:tcW w:w="760" w:type="dxa"/>
                  <w:vAlign w:val="center"/>
                  <w:hideMark/>
                </w:tcPr>
                <w:p w14:paraId="69259B53" w14:textId="77777777" w:rsidR="00775E64" w:rsidRPr="00CB42F6" w:rsidRDefault="00775E64" w:rsidP="00775E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0"/>
                      <w:lang w:eastAsia="et-EE"/>
                    </w:rPr>
                  </w:pPr>
                </w:p>
              </w:tc>
            </w:tr>
            <w:tr w:rsidR="00775E64" w:rsidRPr="00CB42F6" w14:paraId="40DA76B5" w14:textId="77777777" w:rsidTr="77A9237B">
              <w:trPr>
                <w:trHeight w:val="308"/>
              </w:trPr>
              <w:tc>
                <w:tcPr>
                  <w:tcW w:w="57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D56011E" w14:textId="415AFED8" w:rsidR="00775E64" w:rsidRPr="00CB42F6" w:rsidRDefault="1D4D0137" w:rsidP="77FF2349">
                  <w:pPr>
                    <w:spacing w:after="0" w:line="240" w:lineRule="auto"/>
                  </w:pPr>
                  <w:r w:rsidRPr="77A9237B">
                    <w:rPr>
                      <w:rFonts w:ascii="Arial" w:eastAsia="Times New Roman" w:hAnsi="Arial" w:cs="Arial"/>
                      <w:color w:val="000000" w:themeColor="text2"/>
                      <w:lang w:eastAsia="et-EE"/>
                    </w:rPr>
                    <w:t>Sisustushanke läbiviimine</w:t>
                  </w:r>
                  <w:r w:rsidR="35F3D23B" w:rsidRPr="77A9237B">
                    <w:rPr>
                      <w:rFonts w:ascii="Arial" w:eastAsia="Times New Roman" w:hAnsi="Arial" w:cs="Arial"/>
                      <w:color w:val="000000" w:themeColor="text2"/>
                      <w:lang w:eastAsia="et-EE"/>
                    </w:rPr>
                    <w:t xml:space="preserve"> ja sisustuse vastuvõtmine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7759D4F" w14:textId="52A33C64" w:rsidR="00775E64" w:rsidRPr="00CB42F6" w:rsidRDefault="041BC217" w:rsidP="77A923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t-EE"/>
                    </w:rPr>
                  </w:pPr>
                  <w:r w:rsidRPr="77A9237B">
                    <w:rPr>
                      <w:rFonts w:ascii="Arial" w:hAnsi="Arial" w:cs="Arial"/>
                      <w:color w:val="000000" w:themeColor="text2"/>
                    </w:rPr>
                    <w:t>1</w:t>
                  </w:r>
                  <w:r w:rsidR="31E271E5" w:rsidRPr="77A9237B">
                    <w:rPr>
                      <w:rFonts w:ascii="Arial" w:hAnsi="Arial" w:cs="Arial"/>
                      <w:color w:val="000000" w:themeColor="text2"/>
                    </w:rPr>
                    <w:t>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620CF7E" w14:textId="382AB9A5" w:rsidR="00775E64" w:rsidRPr="00CB42F6" w:rsidRDefault="7A65EFC6" w:rsidP="77FF234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lang w:eastAsia="et-EE"/>
                    </w:rPr>
                  </w:pPr>
                  <w:r w:rsidRPr="77FF2349">
                    <w:rPr>
                      <w:rFonts w:ascii="Arial" w:hAnsi="Arial" w:cs="Arial"/>
                      <w:color w:val="000000" w:themeColor="text2"/>
                    </w:rPr>
                    <w:t>640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3C4EEEA" w14:textId="231BA532" w:rsidR="00775E64" w:rsidRPr="00CB42F6" w:rsidRDefault="75F77405" w:rsidP="77FF234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lang w:eastAsia="et-EE"/>
                    </w:rPr>
                  </w:pPr>
                  <w:r w:rsidRPr="77A9237B">
                    <w:rPr>
                      <w:rFonts w:ascii="Arial" w:hAnsi="Arial" w:cs="Arial"/>
                      <w:color w:val="000000" w:themeColor="text2"/>
                    </w:rPr>
                    <w:t>96</w:t>
                  </w:r>
                  <w:r w:rsidR="7875DE07" w:rsidRPr="77A9237B">
                    <w:rPr>
                      <w:rFonts w:ascii="Arial" w:hAnsi="Arial" w:cs="Arial"/>
                      <w:color w:val="000000" w:themeColor="text2"/>
                    </w:rPr>
                    <w:t>0</w:t>
                  </w:r>
                </w:p>
              </w:tc>
              <w:tc>
                <w:tcPr>
                  <w:tcW w:w="760" w:type="dxa"/>
                  <w:vAlign w:val="center"/>
                  <w:hideMark/>
                </w:tcPr>
                <w:p w14:paraId="750E4E30" w14:textId="77777777" w:rsidR="00775E64" w:rsidRPr="00CB42F6" w:rsidRDefault="00775E64" w:rsidP="00775E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0"/>
                      <w:lang w:eastAsia="et-EE"/>
                    </w:rPr>
                  </w:pPr>
                </w:p>
              </w:tc>
            </w:tr>
            <w:tr w:rsidR="00775E64" w:rsidRPr="00CB42F6" w14:paraId="57A82742" w14:textId="77777777" w:rsidTr="77A9237B">
              <w:trPr>
                <w:trHeight w:val="308"/>
              </w:trPr>
              <w:tc>
                <w:tcPr>
                  <w:tcW w:w="57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808CD8E" w14:textId="1DC5942B" w:rsidR="00775E64" w:rsidRPr="00CB42F6" w:rsidRDefault="700A8D13" w:rsidP="77FF2349">
                  <w:pPr>
                    <w:spacing w:after="0" w:line="240" w:lineRule="auto"/>
                  </w:pPr>
                  <w:r w:rsidRPr="77FF2349">
                    <w:rPr>
                      <w:rFonts w:ascii="Arial" w:eastAsia="Times New Roman" w:hAnsi="Arial" w:cs="Arial"/>
                      <w:color w:val="000000" w:themeColor="text2"/>
                      <w:lang w:eastAsia="et-EE"/>
                    </w:rPr>
                    <w:t>Kohtumised ning plaanide korrigeerimine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4C28539" w14:textId="104026EC" w:rsidR="00775E64" w:rsidRPr="00CB42F6" w:rsidRDefault="20CD0FAA" w:rsidP="77FF234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lang w:eastAsia="et-EE"/>
                    </w:rPr>
                  </w:pPr>
                  <w:r w:rsidRPr="77FF2349">
                    <w:rPr>
                      <w:rFonts w:ascii="Arial" w:hAnsi="Arial" w:cs="Arial"/>
                      <w:color w:val="000000" w:themeColor="text2"/>
                    </w:rPr>
                    <w:t>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57D9DDE" w14:textId="2CCFBCD0" w:rsidR="00775E64" w:rsidRPr="00CB42F6" w:rsidRDefault="7222CE1F" w:rsidP="77FF2349">
                  <w:pPr>
                    <w:spacing w:after="0" w:line="240" w:lineRule="auto"/>
                    <w:jc w:val="center"/>
                  </w:pPr>
                  <w:r w:rsidRPr="77FF2349">
                    <w:rPr>
                      <w:rFonts w:ascii="Arial" w:hAnsi="Arial" w:cs="Arial"/>
                      <w:color w:val="000000" w:themeColor="text2"/>
                    </w:rPr>
                    <w:t>640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F1E3666" w14:textId="6852959E" w:rsidR="00775E64" w:rsidRPr="00CB42F6" w:rsidRDefault="66D9019C" w:rsidP="77FF2349">
                  <w:pPr>
                    <w:spacing w:after="0" w:line="240" w:lineRule="auto"/>
                    <w:jc w:val="center"/>
                  </w:pPr>
                  <w:r w:rsidRPr="77FF2349">
                    <w:rPr>
                      <w:rFonts w:ascii="Arial" w:hAnsi="Arial" w:cs="Arial"/>
                      <w:color w:val="000000" w:themeColor="text2"/>
                    </w:rPr>
                    <w:t>320</w:t>
                  </w:r>
                </w:p>
              </w:tc>
              <w:tc>
                <w:tcPr>
                  <w:tcW w:w="760" w:type="dxa"/>
                  <w:vAlign w:val="center"/>
                  <w:hideMark/>
                </w:tcPr>
                <w:p w14:paraId="5519BE58" w14:textId="77777777" w:rsidR="00775E64" w:rsidRPr="00CB42F6" w:rsidRDefault="00775E64" w:rsidP="00775E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0"/>
                      <w:lang w:eastAsia="et-EE"/>
                    </w:rPr>
                  </w:pPr>
                </w:p>
              </w:tc>
            </w:tr>
            <w:tr w:rsidR="00CB42F6" w:rsidRPr="00CB42F6" w14:paraId="6EFEB3CE" w14:textId="77777777" w:rsidTr="77A9237B">
              <w:trPr>
                <w:trHeight w:val="294"/>
              </w:trPr>
              <w:tc>
                <w:tcPr>
                  <w:tcW w:w="572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F70164" w14:textId="5A295A83" w:rsidR="00CB42F6" w:rsidRPr="00CB42F6" w:rsidRDefault="00CB42F6" w:rsidP="00CB42F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FD412D" w14:textId="77777777" w:rsidR="00CB42F6" w:rsidRPr="00CB42F6" w:rsidRDefault="00CB42F6" w:rsidP="00CB42F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</w:pPr>
                  <w:r w:rsidRPr="00CB42F6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BA521D" w14:textId="7F822AE1" w:rsidR="00CB42F6" w:rsidRPr="00CB42F6" w:rsidRDefault="00CB42F6" w:rsidP="00CB42F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</w:pPr>
                  <w:r w:rsidRPr="00CB42F6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  <w:t>Kokku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ECD231" w14:textId="21B27294" w:rsidR="00CB42F6" w:rsidRPr="00CB42F6" w:rsidRDefault="41AE82B1" w:rsidP="77FF23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t-EE"/>
                    </w:rPr>
                  </w:pPr>
                  <w:r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>2</w:t>
                  </w:r>
                  <w:r w:rsidR="6CC3B5B7"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 xml:space="preserve"> </w:t>
                  </w:r>
                  <w:r w:rsidR="7F4FD77A"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>2</w:t>
                  </w:r>
                  <w:r w:rsidR="152082ED"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>4</w:t>
                  </w:r>
                  <w:r w:rsidR="06465CA1"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>0</w:t>
                  </w:r>
                </w:p>
              </w:tc>
              <w:tc>
                <w:tcPr>
                  <w:tcW w:w="760" w:type="dxa"/>
                  <w:vAlign w:val="center"/>
                  <w:hideMark/>
                </w:tcPr>
                <w:p w14:paraId="4248695C" w14:textId="77777777" w:rsidR="00CB42F6" w:rsidRPr="00CB42F6" w:rsidRDefault="00CB42F6" w:rsidP="00CB42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0"/>
                      <w:lang w:eastAsia="et-EE"/>
                    </w:rPr>
                  </w:pPr>
                </w:p>
              </w:tc>
            </w:tr>
            <w:tr w:rsidR="00CB42F6" w:rsidRPr="00CB42F6" w14:paraId="39B9F3FE" w14:textId="77777777" w:rsidTr="77A9237B">
              <w:trPr>
                <w:trHeight w:val="294"/>
              </w:trPr>
              <w:tc>
                <w:tcPr>
                  <w:tcW w:w="572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44C751" w14:textId="203077B4" w:rsidR="00CB42F6" w:rsidRPr="00CB42F6" w:rsidRDefault="00CB42F6" w:rsidP="00CB42F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Cs w:val="20"/>
                      <w:lang w:eastAsia="et-EE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75D56D" w14:textId="0CFA6F1F" w:rsidR="00CB42F6" w:rsidRPr="00CB42F6" w:rsidRDefault="00CB42F6" w:rsidP="00CB42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Cs w:val="20"/>
                      <w:lang w:eastAsia="et-EE"/>
                    </w:rPr>
                  </w:pPr>
                  <w:r w:rsidRPr="00CB42F6">
                    <w:rPr>
                      <w:rFonts w:ascii="Arial" w:eastAsia="Times New Roman" w:hAnsi="Arial" w:cs="Arial"/>
                      <w:color w:val="000000"/>
                      <w:szCs w:val="20"/>
                      <w:lang w:eastAsia="et-EE"/>
                    </w:rPr>
                    <w:t>Käibemaks 2</w:t>
                  </w:r>
                  <w:r w:rsidR="00A40054">
                    <w:rPr>
                      <w:rFonts w:ascii="Arial" w:eastAsia="Times New Roman" w:hAnsi="Arial" w:cs="Arial"/>
                      <w:color w:val="000000"/>
                      <w:szCs w:val="20"/>
                      <w:lang w:eastAsia="et-EE"/>
                    </w:rPr>
                    <w:t>4</w:t>
                  </w:r>
                  <w:r w:rsidRPr="00CB42F6">
                    <w:rPr>
                      <w:rFonts w:ascii="Arial" w:eastAsia="Times New Roman" w:hAnsi="Arial" w:cs="Arial"/>
                      <w:color w:val="000000"/>
                      <w:szCs w:val="20"/>
                      <w:lang w:eastAsia="et-EE"/>
                    </w:rPr>
                    <w:t>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89808E" w14:textId="3BAA1353" w:rsidR="00CB42F6" w:rsidRPr="00CB42F6" w:rsidRDefault="78C5841C" w:rsidP="77FF23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t-EE"/>
                    </w:rPr>
                  </w:pPr>
                  <w:r w:rsidRPr="77A9237B">
                    <w:rPr>
                      <w:rFonts w:ascii="Arial" w:eastAsia="Times New Roman" w:hAnsi="Arial" w:cs="Arial"/>
                      <w:color w:val="000000" w:themeColor="text2"/>
                      <w:lang w:eastAsia="et-EE"/>
                    </w:rPr>
                    <w:t>537</w:t>
                  </w:r>
                  <w:r w:rsidR="30E5E243" w:rsidRPr="77A9237B">
                    <w:rPr>
                      <w:rFonts w:ascii="Arial" w:eastAsia="Times New Roman" w:hAnsi="Arial" w:cs="Arial"/>
                      <w:color w:val="000000" w:themeColor="text2"/>
                      <w:lang w:eastAsia="et-EE"/>
                    </w:rPr>
                    <w:t>,</w:t>
                  </w:r>
                  <w:r w:rsidR="737294EC" w:rsidRPr="77A9237B">
                    <w:rPr>
                      <w:rFonts w:ascii="Arial" w:eastAsia="Times New Roman" w:hAnsi="Arial" w:cs="Arial"/>
                      <w:color w:val="000000" w:themeColor="text2"/>
                      <w:lang w:eastAsia="et-EE"/>
                    </w:rPr>
                    <w:t>6</w:t>
                  </w:r>
                </w:p>
              </w:tc>
              <w:tc>
                <w:tcPr>
                  <w:tcW w:w="760" w:type="dxa"/>
                  <w:vAlign w:val="center"/>
                  <w:hideMark/>
                </w:tcPr>
                <w:p w14:paraId="291585C7" w14:textId="77777777" w:rsidR="00CB42F6" w:rsidRPr="00CB42F6" w:rsidRDefault="00CB42F6" w:rsidP="00CB42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0"/>
                      <w:lang w:eastAsia="et-EE"/>
                    </w:rPr>
                  </w:pPr>
                </w:p>
              </w:tc>
            </w:tr>
            <w:tr w:rsidR="00CB42F6" w:rsidRPr="00CB42F6" w14:paraId="3BFE8160" w14:textId="77777777" w:rsidTr="77A9237B">
              <w:trPr>
                <w:trHeight w:val="294"/>
              </w:trPr>
              <w:tc>
                <w:tcPr>
                  <w:tcW w:w="572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D222CD" w14:textId="710603A1" w:rsidR="00CB42F6" w:rsidRPr="00CB42F6" w:rsidRDefault="00CB42F6" w:rsidP="00CB42F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D398486" w14:textId="0EC61B99" w:rsidR="00CB42F6" w:rsidRPr="00CB42F6" w:rsidRDefault="00CB42F6" w:rsidP="00CB42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Cs w:val="20"/>
                      <w:lang w:eastAsia="et-EE"/>
                    </w:rPr>
                  </w:pPr>
                  <w:r w:rsidRPr="00CB42F6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et-EE"/>
                    </w:rPr>
                    <w:t>Maksumus käibemaksuga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29E0296" w14:textId="4CC683D0" w:rsidR="00CB42F6" w:rsidRPr="00CB42F6" w:rsidRDefault="06465CA1" w:rsidP="77FF23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t-EE"/>
                    </w:rPr>
                  </w:pPr>
                  <w:r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>2</w:t>
                  </w:r>
                  <w:r w:rsidR="40A3AB63"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 xml:space="preserve"> </w:t>
                  </w:r>
                  <w:r w:rsidR="5F684B10"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>77</w:t>
                  </w:r>
                  <w:r w:rsidR="1D2192AE"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>0,</w:t>
                  </w:r>
                  <w:r w:rsidR="1924AC76" w:rsidRPr="77A9237B">
                    <w:rPr>
                      <w:rFonts w:ascii="Arial" w:eastAsia="Times New Roman" w:hAnsi="Arial" w:cs="Arial"/>
                      <w:b/>
                      <w:bCs/>
                      <w:color w:val="000000" w:themeColor="text2"/>
                      <w:lang w:eastAsia="et-EE"/>
                    </w:rPr>
                    <w:t>6</w:t>
                  </w:r>
                </w:p>
              </w:tc>
              <w:tc>
                <w:tcPr>
                  <w:tcW w:w="760" w:type="dxa"/>
                  <w:vAlign w:val="center"/>
                  <w:hideMark/>
                </w:tcPr>
                <w:p w14:paraId="12D622B7" w14:textId="77777777" w:rsidR="00CB42F6" w:rsidRPr="00CB42F6" w:rsidRDefault="00CB42F6" w:rsidP="00CB42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0"/>
                      <w:lang w:eastAsia="et-EE"/>
                    </w:rPr>
                  </w:pPr>
                </w:p>
              </w:tc>
            </w:tr>
          </w:tbl>
          <w:p w14:paraId="76E08ED3" w14:textId="7B1B4937" w:rsidR="00DC7DA8" w:rsidRPr="00DC7DA8" w:rsidRDefault="00DC7DA8" w:rsidP="00B4233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0"/>
                <w:lang w:eastAsia="et-EE"/>
              </w:rPr>
            </w:pPr>
          </w:p>
        </w:tc>
      </w:tr>
      <w:bookmarkEnd w:id="0"/>
    </w:tbl>
    <w:p w14:paraId="1E4C8F90" w14:textId="77777777" w:rsidR="008D5E93" w:rsidRPr="00DC7DA8" w:rsidRDefault="008D5E93">
      <w:pPr>
        <w:spacing w:after="0" w:line="240" w:lineRule="auto"/>
      </w:pPr>
    </w:p>
    <w:p w14:paraId="25346798" w14:textId="18CDA5E0" w:rsidR="00563828" w:rsidRDefault="008D5E93" w:rsidP="77A9237B">
      <w:pPr>
        <w:spacing w:after="0" w:line="240" w:lineRule="auto"/>
        <w:jc w:val="both"/>
      </w:pPr>
      <w:r w:rsidRPr="236E1A46">
        <w:rPr>
          <w:rFonts w:eastAsiaTheme="minorEastAsia"/>
        </w:rPr>
        <w:t xml:space="preserve">Projektijuhtimise teenuse osutamine alates kokkuleppe sõlmimisest. Projekti </w:t>
      </w:r>
      <w:r w:rsidR="00155C46" w:rsidRPr="236E1A46">
        <w:rPr>
          <w:rFonts w:eastAsiaTheme="minorEastAsia"/>
        </w:rPr>
        <w:t xml:space="preserve">prognoositud </w:t>
      </w:r>
      <w:r w:rsidRPr="236E1A46">
        <w:rPr>
          <w:rFonts w:eastAsiaTheme="minorEastAsia"/>
        </w:rPr>
        <w:t xml:space="preserve">kestus kokku </w:t>
      </w:r>
      <w:r w:rsidR="04918EED" w:rsidRPr="236E1A46">
        <w:rPr>
          <w:rFonts w:eastAsiaTheme="minorEastAsia"/>
        </w:rPr>
        <w:t>3,5</w:t>
      </w:r>
      <w:r w:rsidR="1303307C" w:rsidRPr="236E1A46">
        <w:rPr>
          <w:rFonts w:eastAsiaTheme="minorEastAsia"/>
        </w:rPr>
        <w:t xml:space="preserve"> tööpäeva</w:t>
      </w:r>
      <w:r w:rsidRPr="236E1A46">
        <w:rPr>
          <w:rFonts w:eastAsiaTheme="minorEastAsia"/>
        </w:rPr>
        <w:t>.</w:t>
      </w:r>
      <w:r w:rsidR="2D188D87" w:rsidRPr="236E1A46">
        <w:rPr>
          <w:rFonts w:eastAsiaTheme="minorEastAsia"/>
        </w:rPr>
        <w:t xml:space="preserve"> </w:t>
      </w:r>
      <w:r w:rsidR="7DEF9EDF" w:rsidRPr="236E1A46">
        <w:rPr>
          <w:rFonts w:eastAsiaTheme="minorEastAsia"/>
        </w:rPr>
        <w:t>Sh pole arvestatud kolmandate osapoolte</w:t>
      </w:r>
      <w:r w:rsidR="5FFA3058" w:rsidRPr="236E1A46">
        <w:rPr>
          <w:rFonts w:eastAsiaTheme="minorEastAsia"/>
        </w:rPr>
        <w:t xml:space="preserve"> vastamisaega</w:t>
      </w:r>
      <w:r w:rsidR="7BC795B1" w:rsidRPr="236E1A46">
        <w:rPr>
          <w:rFonts w:eastAsiaTheme="minorEastAsia"/>
        </w:rPr>
        <w:t xml:space="preserve">. </w:t>
      </w:r>
      <w:r w:rsidR="00163583" w:rsidRPr="236E1A46">
        <w:rPr>
          <w:rFonts w:eastAsiaTheme="minorEastAsia"/>
        </w:rPr>
        <w:t>Tee</w:t>
      </w:r>
      <w:r w:rsidR="00163583">
        <w:t>nused sisaldavad RKAS õigus- ja hankeosakonna spetsialistide</w:t>
      </w:r>
      <w:r w:rsidR="001115B0">
        <w:t xml:space="preserve"> ning</w:t>
      </w:r>
      <w:r w:rsidR="003C6360">
        <w:t xml:space="preserve"> </w:t>
      </w:r>
      <w:r w:rsidR="00163583">
        <w:t xml:space="preserve">kinnisvaraarenduse osakonna </w:t>
      </w:r>
      <w:del w:id="1" w:author="Kristin Tamm" w:date="2025-07-29T09:14:00Z">
        <w:r w:rsidDel="00163583">
          <w:delText xml:space="preserve"> </w:delText>
        </w:r>
      </w:del>
      <w:r w:rsidR="00163583">
        <w:t xml:space="preserve">kaasamist. </w:t>
      </w:r>
    </w:p>
    <w:p w14:paraId="43686E7D" w14:textId="77777777" w:rsidR="00563828" w:rsidRPr="00D15343" w:rsidRDefault="00563828" w:rsidP="009B63E7">
      <w:pPr>
        <w:spacing w:after="0" w:line="240" w:lineRule="auto"/>
        <w:rPr>
          <w:rFonts w:asciiTheme="majorHAnsi" w:hAnsiTheme="majorHAnsi" w:cstheme="majorHAnsi"/>
          <w:szCs w:val="20"/>
        </w:rPr>
      </w:pPr>
    </w:p>
    <w:p w14:paraId="388A5E79" w14:textId="77777777" w:rsidR="009B63E7" w:rsidRPr="0075007F" w:rsidRDefault="009B63E7" w:rsidP="009B63E7">
      <w:pPr>
        <w:spacing w:after="0" w:line="276" w:lineRule="auto"/>
        <w:rPr>
          <w:rFonts w:asciiTheme="majorHAnsi" w:hAnsiTheme="majorHAnsi" w:cstheme="majorHAnsi"/>
          <w:b/>
          <w:bCs/>
          <w:color w:val="2B5D9A" w:themeColor="accent3" w:themeShade="BF"/>
          <w:szCs w:val="20"/>
        </w:rPr>
      </w:pPr>
      <w:r w:rsidRPr="0075007F">
        <w:rPr>
          <w:rFonts w:asciiTheme="majorHAnsi" w:hAnsiTheme="majorHAnsi" w:cstheme="majorHAnsi"/>
          <w:b/>
          <w:bCs/>
          <w:color w:val="2B5D9A" w:themeColor="accent3" w:themeShade="BF"/>
          <w:szCs w:val="20"/>
        </w:rPr>
        <w:t>Riigi Kinnisvara AS omab selleks:</w:t>
      </w:r>
    </w:p>
    <w:p w14:paraId="2F570BFE" w14:textId="449574FA" w:rsidR="009B63E7" w:rsidRPr="00D15343" w:rsidRDefault="009B63E7" w:rsidP="009B63E7">
      <w:pPr>
        <w:pStyle w:val="Andmed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 w:rsidRPr="00D15343">
        <w:rPr>
          <w:rFonts w:asciiTheme="majorHAnsi" w:hAnsiTheme="majorHAnsi" w:cstheme="majorHAnsi"/>
        </w:rPr>
        <w:t>Pikaajalist kogemust uute ja re</w:t>
      </w:r>
      <w:r>
        <w:rPr>
          <w:rFonts w:asciiTheme="majorHAnsi" w:hAnsiTheme="majorHAnsi" w:cstheme="majorHAnsi"/>
        </w:rPr>
        <w:t>konstrueer</w:t>
      </w:r>
      <w:r w:rsidRPr="00D15343">
        <w:rPr>
          <w:rFonts w:asciiTheme="majorHAnsi" w:hAnsiTheme="majorHAnsi" w:cstheme="majorHAnsi"/>
        </w:rPr>
        <w:t>itavate</w:t>
      </w:r>
      <w:r>
        <w:rPr>
          <w:rFonts w:asciiTheme="majorHAnsi" w:hAnsiTheme="majorHAnsi" w:cstheme="majorHAnsi"/>
        </w:rPr>
        <w:t xml:space="preserve"> hoonete</w:t>
      </w:r>
      <w:r w:rsidRPr="00D15343">
        <w:rPr>
          <w:rFonts w:asciiTheme="majorHAnsi" w:hAnsiTheme="majorHAnsi" w:cstheme="majorHAnsi"/>
        </w:rPr>
        <w:t xml:space="preserve"> projektijuhtimisel.</w:t>
      </w:r>
    </w:p>
    <w:p w14:paraId="3973E66A" w14:textId="77777777" w:rsidR="009B63E7" w:rsidRPr="00D15343" w:rsidRDefault="009B63E7" w:rsidP="009B63E7">
      <w:pPr>
        <w:pStyle w:val="Andmed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 w:rsidRPr="00D15343">
        <w:rPr>
          <w:rFonts w:asciiTheme="majorHAnsi" w:hAnsiTheme="majorHAnsi" w:cstheme="majorHAnsi"/>
        </w:rPr>
        <w:t>Kogemust suhtlemisel ja infovahetusel ministeeriumitega</w:t>
      </w:r>
      <w:r>
        <w:rPr>
          <w:rFonts w:asciiTheme="majorHAnsi" w:hAnsiTheme="majorHAnsi" w:cstheme="majorHAnsi"/>
        </w:rPr>
        <w:t>, omavalitsustega</w:t>
      </w:r>
      <w:r w:rsidRPr="00D15343">
        <w:rPr>
          <w:rFonts w:asciiTheme="majorHAnsi" w:hAnsiTheme="majorHAnsi" w:cstheme="majorHAnsi"/>
        </w:rPr>
        <w:t>.</w:t>
      </w:r>
    </w:p>
    <w:p w14:paraId="323C33F3" w14:textId="77777777" w:rsidR="00DC7DA8" w:rsidRPr="00D15343" w:rsidRDefault="00DC7DA8" w:rsidP="00DC7DA8">
      <w:pPr>
        <w:pStyle w:val="Andmed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 w:rsidRPr="00D15343">
        <w:rPr>
          <w:rFonts w:asciiTheme="majorHAnsi" w:hAnsiTheme="majorHAnsi" w:cstheme="majorHAnsi"/>
        </w:rPr>
        <w:t>Laia valikut erialaspetsialiste (küt</w:t>
      </w:r>
      <w:r>
        <w:rPr>
          <w:rFonts w:asciiTheme="majorHAnsi" w:hAnsiTheme="majorHAnsi" w:cstheme="majorHAnsi"/>
        </w:rPr>
        <w:t>e,</w:t>
      </w:r>
      <w:r w:rsidRPr="00D15343">
        <w:rPr>
          <w:rFonts w:asciiTheme="majorHAnsi" w:hAnsiTheme="majorHAnsi" w:cstheme="majorHAnsi"/>
        </w:rPr>
        <w:t xml:space="preserve"> ventilatsioon,</w:t>
      </w:r>
      <w:r>
        <w:rPr>
          <w:rFonts w:asciiTheme="majorHAnsi" w:hAnsiTheme="majorHAnsi" w:cstheme="majorHAnsi"/>
        </w:rPr>
        <w:t xml:space="preserve"> jahutus,</w:t>
      </w:r>
      <w:r w:rsidRPr="00D15343">
        <w:rPr>
          <w:rFonts w:asciiTheme="majorHAnsi" w:hAnsiTheme="majorHAnsi" w:cstheme="majorHAnsi"/>
        </w:rPr>
        <w:t xml:space="preserve"> tugev- ja nõrkvool, </w:t>
      </w:r>
      <w:r>
        <w:rPr>
          <w:rFonts w:asciiTheme="majorHAnsi" w:hAnsiTheme="majorHAnsi" w:cstheme="majorHAnsi"/>
        </w:rPr>
        <w:t xml:space="preserve">ruumilahendused, </w:t>
      </w:r>
      <w:r w:rsidRPr="00D15343">
        <w:rPr>
          <w:rFonts w:asciiTheme="majorHAnsi" w:hAnsiTheme="majorHAnsi" w:cstheme="majorHAnsi"/>
        </w:rPr>
        <w:t>turvalisus, heakord jne).</w:t>
      </w:r>
    </w:p>
    <w:p w14:paraId="3A37709B" w14:textId="481B1883" w:rsidR="00F16887" w:rsidRPr="00015AF1" w:rsidRDefault="009B63E7" w:rsidP="00015AF1">
      <w:pPr>
        <w:pStyle w:val="Andmed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 w:rsidRPr="00D15343">
        <w:rPr>
          <w:rFonts w:asciiTheme="majorHAnsi" w:hAnsiTheme="majorHAnsi" w:cstheme="majorHAnsi"/>
        </w:rPr>
        <w:t>Igapäevast kogemust riigihangete läbiviimisel ja sellega tegelevaid spetsialiste RKAS õigus- ja hankeosakonnas.</w:t>
      </w:r>
      <w:r w:rsidR="17A595FF">
        <w:t xml:space="preserve"> </w:t>
      </w:r>
    </w:p>
    <w:sectPr w:rsidR="00F16887" w:rsidRPr="00015AF1" w:rsidSect="00DB0CB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843" w:right="843" w:bottom="1588" w:left="1276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84B41" w14:textId="77777777" w:rsidR="004268E0" w:rsidRDefault="004268E0" w:rsidP="008526C2">
      <w:pPr>
        <w:spacing w:after="0" w:line="240" w:lineRule="auto"/>
      </w:pPr>
      <w:r>
        <w:separator/>
      </w:r>
    </w:p>
  </w:endnote>
  <w:endnote w:type="continuationSeparator" w:id="0">
    <w:p w14:paraId="277B5DD4" w14:textId="77777777" w:rsidR="004268E0" w:rsidRDefault="004268E0" w:rsidP="008526C2">
      <w:pPr>
        <w:spacing w:after="0" w:line="240" w:lineRule="auto"/>
      </w:pPr>
      <w:r>
        <w:continuationSeparator/>
      </w:r>
    </w:p>
  </w:endnote>
  <w:endnote w:type="continuationNotice" w:id="1">
    <w:p w14:paraId="0C99198F" w14:textId="77777777" w:rsidR="004268E0" w:rsidRDefault="004268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587141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E88DF23" w14:textId="77777777" w:rsidR="00F311BA" w:rsidRDefault="00F311BA" w:rsidP="00B21AAA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E53C39" w14:textId="77777777" w:rsidR="00F311BA" w:rsidRDefault="00F311BA" w:rsidP="00F311BA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69819929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EED5DB1" w14:textId="77777777" w:rsidR="00F311BA" w:rsidRDefault="00F311BA" w:rsidP="007C6D2F">
        <w:pPr>
          <w:pStyle w:val="Footer"/>
          <w:framePr w:w="437" w:h="346" w:hRule="exact" w:wrap="notBeside" w:vAnchor="text" w:hAnchor="page" w:x="9861" w:y="194"/>
          <w:jc w:val="right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23304DC8" w14:textId="77777777" w:rsidR="003213BF" w:rsidRDefault="00A5630E" w:rsidP="009F432A">
    <w:pPr>
      <w:pStyle w:val="Footer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AC1AFEF" wp14:editId="138731FA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C38E0F" w14:textId="77777777" w:rsidR="001825E8" w:rsidRPr="009F432A" w:rsidRDefault="0000587A" w:rsidP="001825E8">
                          <w:pPr>
                            <w:pStyle w:val="Footer"/>
                            <w:rPr>
                              <w:rStyle w:val="Hyperlink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"mailto:info@rkas.ee"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yperlink"/>
                            </w:rPr>
                            <w:t>info@rkas.ee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Hyperlink"/>
                            </w:rPr>
                            <w:br/>
                          </w:r>
                          <w:r w:rsidR="00C75828" w:rsidRPr="009F432A">
                            <w:rPr>
                              <w:rStyle w:val="Hy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C1AFE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6C38E0F" w14:textId="77777777" w:rsidR="001825E8" w:rsidRPr="009F432A" w:rsidRDefault="0000587A" w:rsidP="001825E8">
                    <w:pPr>
                      <w:pStyle w:val="Footer"/>
                      <w:rPr>
                        <w:rStyle w:val="Hyperlink"/>
                      </w:rPr>
                    </w:pPr>
                    <w:r>
                      <w:fldChar w:fldCharType="begin"/>
                    </w:r>
                    <w:r>
                      <w:instrText>HYPERLINK "mailto:info@rkas.ee"</w:instrText>
                    </w:r>
                    <w:r>
                      <w:fldChar w:fldCharType="separate"/>
                    </w:r>
                    <w:r>
                      <w:rPr>
                        <w:rStyle w:val="Hyperlink"/>
                      </w:rPr>
                      <w:t>info@rkas.ee</w:t>
                    </w:r>
                    <w:r>
                      <w:fldChar w:fldCharType="end"/>
                    </w:r>
                    <w:r>
                      <w:rPr>
                        <w:rStyle w:val="Hyperlink"/>
                      </w:rPr>
                      <w:br/>
                    </w:r>
                    <w:r w:rsidR="00C75828" w:rsidRPr="009F432A">
                      <w:rPr>
                        <w:rStyle w:val="Hy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495089B" wp14:editId="2477F269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2B27B2" w14:textId="6744D3EE" w:rsidR="003213BF" w:rsidRPr="003213BF" w:rsidRDefault="00843D37" w:rsidP="001825E8">
                          <w:pPr>
                            <w:pStyle w:val="Footer"/>
                          </w:pPr>
                          <w:r>
                            <w:t>Tartu mnt 85</w:t>
                          </w:r>
                          <w:r w:rsidR="0000587A" w:rsidRPr="0000587A">
                            <w:t>, 11</w:t>
                          </w:r>
                          <w:r>
                            <w:t>412</w:t>
                          </w:r>
                          <w:r w:rsidR="0000587A" w:rsidRPr="0000587A">
                            <w:t xml:space="preserve"> Tallinn</w:t>
                          </w:r>
                          <w:r w:rsidR="001825E8">
                            <w:br/>
                          </w:r>
                          <w:r w:rsidR="00C75828" w:rsidRPr="00C75828"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5089B" id="Text Box 3" o:spid="_x0000_s1027" type="#_x0000_t202" style="position:absolute;left:0;text-align:left;margin-left:141.75pt;margin-top:2.85pt;width:117.35pt;height:24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32B27B2" w14:textId="6744D3EE" w:rsidR="003213BF" w:rsidRPr="003213BF" w:rsidRDefault="00843D37" w:rsidP="001825E8">
                    <w:pPr>
                      <w:pStyle w:val="Footer"/>
                    </w:pPr>
                    <w:r>
                      <w:t>Tartu mnt 85</w:t>
                    </w:r>
                    <w:r w:rsidR="0000587A" w:rsidRPr="0000587A">
                      <w:t>, 11</w:t>
                    </w:r>
                    <w:r>
                      <w:t>412</w:t>
                    </w:r>
                    <w:r w:rsidR="0000587A" w:rsidRPr="0000587A">
                      <w:t xml:space="preserve"> Tallinn</w:t>
                    </w:r>
                    <w:r w:rsidR="001825E8">
                      <w:br/>
                    </w:r>
                    <w:r w:rsidR="00C75828" w:rsidRPr="00C75828"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9B604A" wp14:editId="6BC9CEEC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8B195C" w14:textId="77777777" w:rsidR="003213BF" w:rsidRDefault="00C75828" w:rsidP="003213BF">
                          <w:pPr>
                            <w:pStyle w:val="Footer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proofErr w:type="spellStart"/>
                          <w:r w:rsidR="0000587A" w:rsidRPr="0000587A">
                            <w:t>Reg</w:t>
                          </w:r>
                          <w:proofErr w:type="spellEnd"/>
                          <w:r w:rsidR="0000587A" w:rsidRPr="0000587A">
                            <w:t>-nr 10788733</w:t>
                          </w:r>
                          <w:r w:rsidR="00117540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9B604A" id="Text Box 2" o:spid="_x0000_s1028" type="#_x0000_t202" style="position:absolute;left:0;text-align:left;margin-left:94.1pt;margin-top:2.85pt;width:173.5pt;height:24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078B195C" w14:textId="77777777" w:rsidR="003213BF" w:rsidRDefault="00C75828" w:rsidP="003213BF">
                    <w:pPr>
                      <w:pStyle w:val="Footer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proofErr w:type="spellStart"/>
                    <w:r w:rsidR="0000587A" w:rsidRPr="0000587A">
                      <w:t>Reg</w:t>
                    </w:r>
                    <w:proofErr w:type="spellEnd"/>
                    <w:r w:rsidR="0000587A" w:rsidRPr="0000587A">
                      <w:t>-nr 10788733</w:t>
                    </w:r>
                    <w:r w:rsidR="00117540"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EC486" w14:textId="77777777" w:rsidR="00A5630E" w:rsidRDefault="00F52BA1">
    <w:pPr>
      <w:pStyle w:val="Footer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01881218" wp14:editId="5C2AC7C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DC61FF" w14:textId="77777777" w:rsidR="00E85A5B" w:rsidRPr="009F432A" w:rsidRDefault="00E85A5B" w:rsidP="00E85A5B">
                          <w:pPr>
                            <w:pStyle w:val="Footer"/>
                          </w:pPr>
                          <w:hyperlink r:id="rId1" w:history="1">
                            <w:r>
                              <w:t>info@rkas.ee</w:t>
                            </w:r>
                          </w:hyperlink>
                          <w:r>
                            <w:br/>
                          </w:r>
                          <w:r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8121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25DC61FF" w14:textId="77777777" w:rsidR="00E85A5B" w:rsidRPr="009F432A" w:rsidRDefault="00E85A5B" w:rsidP="00E85A5B">
                    <w:pPr>
                      <w:pStyle w:val="Footer"/>
                    </w:pPr>
                    <w:hyperlink r:id="rId2" w:history="1">
                      <w:r>
                        <w:t>info@rkas.ee</w:t>
                      </w:r>
                    </w:hyperlink>
                    <w:r>
                      <w:br/>
                    </w:r>
                    <w:r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704026AA" wp14:editId="68184496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582283" w14:textId="796F82D9" w:rsidR="00E85A5B" w:rsidRPr="003213BF" w:rsidRDefault="00E77750" w:rsidP="00E85A5B">
                          <w:pPr>
                            <w:pStyle w:val="Footer"/>
                          </w:pPr>
                          <w:r>
                            <w:t>Tartu mnt 85</w:t>
                          </w:r>
                          <w:r w:rsidR="00E85A5B" w:rsidRPr="0000587A">
                            <w:t>, 11</w:t>
                          </w:r>
                          <w:r>
                            <w:t>412</w:t>
                          </w:r>
                          <w:r w:rsidR="00E85A5B" w:rsidRPr="0000587A">
                            <w:t xml:space="preserve"> Tallinn</w:t>
                          </w:r>
                          <w:r w:rsidR="00E85A5B">
                            <w:br/>
                          </w:r>
                          <w:r w:rsidR="00E85A5B" w:rsidRPr="00C75828"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4026AA" id="Text Box 7" o:spid="_x0000_s1030" type="#_x0000_t202" style="position:absolute;margin-left:141.75pt;margin-top:2.85pt;width:117.35pt;height:24.1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C582283" w14:textId="796F82D9" w:rsidR="00E85A5B" w:rsidRPr="003213BF" w:rsidRDefault="00E77750" w:rsidP="00E85A5B">
                    <w:pPr>
                      <w:pStyle w:val="Footer"/>
                    </w:pPr>
                    <w:r>
                      <w:t>Tartu mnt 85</w:t>
                    </w:r>
                    <w:r w:rsidR="00E85A5B" w:rsidRPr="0000587A">
                      <w:t>, 11</w:t>
                    </w:r>
                    <w:r>
                      <w:t>412</w:t>
                    </w:r>
                    <w:r w:rsidR="00E85A5B" w:rsidRPr="0000587A">
                      <w:t xml:space="preserve"> Tallinn</w:t>
                    </w:r>
                    <w:r w:rsidR="00E85A5B">
                      <w:br/>
                    </w:r>
                    <w:r w:rsidR="00E85A5B" w:rsidRPr="00C75828"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060C2003" wp14:editId="1A34CDB0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C676A7" w14:textId="77777777" w:rsidR="00E85A5B" w:rsidRDefault="00E85A5B" w:rsidP="00E85A5B">
                          <w:pPr>
                            <w:pStyle w:val="Footer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proofErr w:type="spellStart"/>
                          <w:r w:rsidRPr="0000587A">
                            <w:t>Reg</w:t>
                          </w:r>
                          <w:proofErr w:type="spellEnd"/>
                          <w:r w:rsidRPr="0000587A">
                            <w:t>-nr 10788733</w:t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0C2003" id="Text Box 5" o:spid="_x0000_s1031" type="#_x0000_t202" style="position:absolute;margin-left:93.55pt;margin-top:2.85pt;width:173.5pt;height:24.1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7C676A7" w14:textId="77777777" w:rsidR="00E85A5B" w:rsidRDefault="00E85A5B" w:rsidP="00E85A5B">
                    <w:pPr>
                      <w:pStyle w:val="Footer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proofErr w:type="spellStart"/>
                    <w:r w:rsidRPr="0000587A">
                      <w:t>Reg</w:t>
                    </w:r>
                    <w:proofErr w:type="spellEnd"/>
                    <w:r w:rsidRPr="0000587A">
                      <w:t>-nr 10788733</w:t>
                    </w:r>
                    <w: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C178A" w14:textId="77777777" w:rsidR="004268E0" w:rsidRDefault="004268E0" w:rsidP="008526C2">
      <w:pPr>
        <w:spacing w:after="0" w:line="240" w:lineRule="auto"/>
      </w:pPr>
      <w:r>
        <w:separator/>
      </w:r>
    </w:p>
  </w:footnote>
  <w:footnote w:type="continuationSeparator" w:id="0">
    <w:p w14:paraId="6E92BB7F" w14:textId="77777777" w:rsidR="004268E0" w:rsidRDefault="004268E0" w:rsidP="008526C2">
      <w:pPr>
        <w:spacing w:after="0" w:line="240" w:lineRule="auto"/>
      </w:pPr>
      <w:r>
        <w:continuationSeparator/>
      </w:r>
    </w:p>
  </w:footnote>
  <w:footnote w:type="continuationNotice" w:id="1">
    <w:p w14:paraId="5F08AF2E" w14:textId="77777777" w:rsidR="004268E0" w:rsidRDefault="004268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239A1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58243" behindDoc="1" locked="0" layoutInCell="1" allowOverlap="1" wp14:anchorId="5089D8A0" wp14:editId="53486118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B2AD" w14:textId="77777777" w:rsidR="00A5630E" w:rsidRDefault="00E85A5B">
    <w:pPr>
      <w:pStyle w:val="Header"/>
    </w:pPr>
    <w:r>
      <w:rPr>
        <w:noProof/>
      </w:rPr>
      <w:drawing>
        <wp:anchor distT="0" distB="0" distL="114300" distR="114300" simplePos="0" relativeHeight="251658244" behindDoc="1" locked="0" layoutInCell="1" allowOverlap="1" wp14:anchorId="38141DFC" wp14:editId="76CF15E6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71F53"/>
    <w:multiLevelType w:val="hybridMultilevel"/>
    <w:tmpl w:val="B3100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D5D8C"/>
    <w:multiLevelType w:val="hybridMultilevel"/>
    <w:tmpl w:val="FF283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21600"/>
    <w:multiLevelType w:val="hybridMultilevel"/>
    <w:tmpl w:val="796817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E785B"/>
    <w:multiLevelType w:val="hybridMultilevel"/>
    <w:tmpl w:val="1E8A13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92C5D"/>
    <w:multiLevelType w:val="hybridMultilevel"/>
    <w:tmpl w:val="28629C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46D11"/>
    <w:multiLevelType w:val="hybridMultilevel"/>
    <w:tmpl w:val="C65EA5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E0098"/>
    <w:multiLevelType w:val="hybridMultilevel"/>
    <w:tmpl w:val="C68457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04362"/>
    <w:multiLevelType w:val="hybridMultilevel"/>
    <w:tmpl w:val="AA6A3E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808027">
    <w:abstractNumId w:val="9"/>
  </w:num>
  <w:num w:numId="2" w16cid:durableId="1873566112">
    <w:abstractNumId w:val="5"/>
  </w:num>
  <w:num w:numId="3" w16cid:durableId="2133791035">
    <w:abstractNumId w:val="2"/>
  </w:num>
  <w:num w:numId="4" w16cid:durableId="379209557">
    <w:abstractNumId w:val="0"/>
  </w:num>
  <w:num w:numId="5" w16cid:durableId="1470320988">
    <w:abstractNumId w:val="1"/>
  </w:num>
  <w:num w:numId="6" w16cid:durableId="907302022">
    <w:abstractNumId w:val="10"/>
  </w:num>
  <w:num w:numId="7" w16cid:durableId="816818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1328487">
    <w:abstractNumId w:val="8"/>
  </w:num>
  <w:num w:numId="9" w16cid:durableId="57554311">
    <w:abstractNumId w:val="6"/>
  </w:num>
  <w:num w:numId="10" w16cid:durableId="564295089">
    <w:abstractNumId w:val="7"/>
  </w:num>
  <w:num w:numId="11" w16cid:durableId="1354725370">
    <w:abstractNumId w:val="4"/>
  </w:num>
  <w:num w:numId="12" w16cid:durableId="116097310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istin Tamm">
    <w15:presenceInfo w15:providerId="AD" w15:userId="S::kristin.tamm@rkas.ee::e84ae826-6f32-4c83-b302-ac879d4485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7F"/>
    <w:rsid w:val="00001459"/>
    <w:rsid w:val="00001731"/>
    <w:rsid w:val="0000290D"/>
    <w:rsid w:val="000051B1"/>
    <w:rsid w:val="0000587A"/>
    <w:rsid w:val="0001181F"/>
    <w:rsid w:val="00012FFE"/>
    <w:rsid w:val="00014386"/>
    <w:rsid w:val="00015AF1"/>
    <w:rsid w:val="00017BEB"/>
    <w:rsid w:val="00024AF7"/>
    <w:rsid w:val="000254A1"/>
    <w:rsid w:val="00030B8F"/>
    <w:rsid w:val="00037B8C"/>
    <w:rsid w:val="000450A5"/>
    <w:rsid w:val="000467B5"/>
    <w:rsid w:val="00046C52"/>
    <w:rsid w:val="00047301"/>
    <w:rsid w:val="00050315"/>
    <w:rsid w:val="000559CF"/>
    <w:rsid w:val="00057F92"/>
    <w:rsid w:val="00072CD4"/>
    <w:rsid w:val="00075117"/>
    <w:rsid w:val="00081B76"/>
    <w:rsid w:val="00086450"/>
    <w:rsid w:val="000929CF"/>
    <w:rsid w:val="000A06EB"/>
    <w:rsid w:val="000A2848"/>
    <w:rsid w:val="000A5848"/>
    <w:rsid w:val="000B0238"/>
    <w:rsid w:val="000B1F65"/>
    <w:rsid w:val="000B75BE"/>
    <w:rsid w:val="000C0C53"/>
    <w:rsid w:val="000C17A8"/>
    <w:rsid w:val="000C7906"/>
    <w:rsid w:val="000D3367"/>
    <w:rsid w:val="000D492B"/>
    <w:rsid w:val="000E6CC7"/>
    <w:rsid w:val="000F067C"/>
    <w:rsid w:val="000F18D9"/>
    <w:rsid w:val="000F2C5B"/>
    <w:rsid w:val="000F2D34"/>
    <w:rsid w:val="000F4A72"/>
    <w:rsid w:val="00100CD7"/>
    <w:rsid w:val="00101CE0"/>
    <w:rsid w:val="00103EFF"/>
    <w:rsid w:val="0010490B"/>
    <w:rsid w:val="001050DE"/>
    <w:rsid w:val="00105AE3"/>
    <w:rsid w:val="001115B0"/>
    <w:rsid w:val="0011400E"/>
    <w:rsid w:val="00117540"/>
    <w:rsid w:val="001212A7"/>
    <w:rsid w:val="0013477D"/>
    <w:rsid w:val="00134918"/>
    <w:rsid w:val="0013637F"/>
    <w:rsid w:val="001372C9"/>
    <w:rsid w:val="00140D8B"/>
    <w:rsid w:val="00142C06"/>
    <w:rsid w:val="00143EF9"/>
    <w:rsid w:val="0014451E"/>
    <w:rsid w:val="00144C63"/>
    <w:rsid w:val="0014624E"/>
    <w:rsid w:val="00152BF0"/>
    <w:rsid w:val="00154C5C"/>
    <w:rsid w:val="0015598A"/>
    <w:rsid w:val="00155C46"/>
    <w:rsid w:val="00156DF5"/>
    <w:rsid w:val="00157454"/>
    <w:rsid w:val="00161964"/>
    <w:rsid w:val="00163583"/>
    <w:rsid w:val="001649BA"/>
    <w:rsid w:val="001741D7"/>
    <w:rsid w:val="00174790"/>
    <w:rsid w:val="00174E69"/>
    <w:rsid w:val="0017658C"/>
    <w:rsid w:val="001825E8"/>
    <w:rsid w:val="0018529C"/>
    <w:rsid w:val="001A53BF"/>
    <w:rsid w:val="001B26E8"/>
    <w:rsid w:val="001B6C28"/>
    <w:rsid w:val="001C2E52"/>
    <w:rsid w:val="001C5716"/>
    <w:rsid w:val="001C6924"/>
    <w:rsid w:val="001D3B27"/>
    <w:rsid w:val="001D41D2"/>
    <w:rsid w:val="001D7A6A"/>
    <w:rsid w:val="001E3DFC"/>
    <w:rsid w:val="001E418F"/>
    <w:rsid w:val="001E43F0"/>
    <w:rsid w:val="001E5BE1"/>
    <w:rsid w:val="001F0C9E"/>
    <w:rsid w:val="001F4872"/>
    <w:rsid w:val="001F5587"/>
    <w:rsid w:val="00202046"/>
    <w:rsid w:val="00204CF6"/>
    <w:rsid w:val="00205FF1"/>
    <w:rsid w:val="00207926"/>
    <w:rsid w:val="00207AE9"/>
    <w:rsid w:val="002106E7"/>
    <w:rsid w:val="00222F52"/>
    <w:rsid w:val="0023499A"/>
    <w:rsid w:val="002372BA"/>
    <w:rsid w:val="002422BF"/>
    <w:rsid w:val="00243AAA"/>
    <w:rsid w:val="00247CE1"/>
    <w:rsid w:val="002503DE"/>
    <w:rsid w:val="00256E28"/>
    <w:rsid w:val="00263085"/>
    <w:rsid w:val="00265EA7"/>
    <w:rsid w:val="00270299"/>
    <w:rsid w:val="00272E4E"/>
    <w:rsid w:val="0028516A"/>
    <w:rsid w:val="002870C3"/>
    <w:rsid w:val="00287871"/>
    <w:rsid w:val="0029416D"/>
    <w:rsid w:val="00295F85"/>
    <w:rsid w:val="002A48D9"/>
    <w:rsid w:val="002B0753"/>
    <w:rsid w:val="002B11F5"/>
    <w:rsid w:val="002B683E"/>
    <w:rsid w:val="002B6D57"/>
    <w:rsid w:val="002C15C2"/>
    <w:rsid w:val="002C2720"/>
    <w:rsid w:val="002C36B6"/>
    <w:rsid w:val="002C7FE9"/>
    <w:rsid w:val="002D2507"/>
    <w:rsid w:val="002D39F6"/>
    <w:rsid w:val="002D6B3A"/>
    <w:rsid w:val="002E13B5"/>
    <w:rsid w:val="002E66B6"/>
    <w:rsid w:val="002F095B"/>
    <w:rsid w:val="002F69FC"/>
    <w:rsid w:val="00307F41"/>
    <w:rsid w:val="00314190"/>
    <w:rsid w:val="003210BC"/>
    <w:rsid w:val="003213BF"/>
    <w:rsid w:val="003215CD"/>
    <w:rsid w:val="00322F8E"/>
    <w:rsid w:val="003243CD"/>
    <w:rsid w:val="00324B5A"/>
    <w:rsid w:val="00324C21"/>
    <w:rsid w:val="003434BA"/>
    <w:rsid w:val="003442DB"/>
    <w:rsid w:val="00345458"/>
    <w:rsid w:val="00346276"/>
    <w:rsid w:val="00350AA5"/>
    <w:rsid w:val="0035450F"/>
    <w:rsid w:val="00355192"/>
    <w:rsid w:val="0035788C"/>
    <w:rsid w:val="00357E81"/>
    <w:rsid w:val="003614B7"/>
    <w:rsid w:val="00361D7B"/>
    <w:rsid w:val="00361E31"/>
    <w:rsid w:val="00365A0F"/>
    <w:rsid w:val="00372482"/>
    <w:rsid w:val="003727B7"/>
    <w:rsid w:val="00373DBC"/>
    <w:rsid w:val="003749B1"/>
    <w:rsid w:val="0037620B"/>
    <w:rsid w:val="00376F1C"/>
    <w:rsid w:val="00380E47"/>
    <w:rsid w:val="003829F9"/>
    <w:rsid w:val="003843F9"/>
    <w:rsid w:val="003854E6"/>
    <w:rsid w:val="00396119"/>
    <w:rsid w:val="003976ED"/>
    <w:rsid w:val="00397A01"/>
    <w:rsid w:val="003A481E"/>
    <w:rsid w:val="003B2FA5"/>
    <w:rsid w:val="003B5744"/>
    <w:rsid w:val="003B58DA"/>
    <w:rsid w:val="003C6360"/>
    <w:rsid w:val="003C657D"/>
    <w:rsid w:val="003D6F74"/>
    <w:rsid w:val="003E042C"/>
    <w:rsid w:val="003E2DC3"/>
    <w:rsid w:val="003F0BCB"/>
    <w:rsid w:val="003F1022"/>
    <w:rsid w:val="003F12EE"/>
    <w:rsid w:val="003F620C"/>
    <w:rsid w:val="003F72DD"/>
    <w:rsid w:val="00402F32"/>
    <w:rsid w:val="0040467D"/>
    <w:rsid w:val="00404E78"/>
    <w:rsid w:val="00411D6D"/>
    <w:rsid w:val="00421CC7"/>
    <w:rsid w:val="0042201C"/>
    <w:rsid w:val="00424A5B"/>
    <w:rsid w:val="004268E0"/>
    <w:rsid w:val="00427168"/>
    <w:rsid w:val="004332A9"/>
    <w:rsid w:val="004333FB"/>
    <w:rsid w:val="0044009E"/>
    <w:rsid w:val="00446320"/>
    <w:rsid w:val="004524AA"/>
    <w:rsid w:val="00453588"/>
    <w:rsid w:val="00454356"/>
    <w:rsid w:val="004559C1"/>
    <w:rsid w:val="004650E1"/>
    <w:rsid w:val="00467ECB"/>
    <w:rsid w:val="00484CAF"/>
    <w:rsid w:val="0048662E"/>
    <w:rsid w:val="004A16B5"/>
    <w:rsid w:val="004A242C"/>
    <w:rsid w:val="004A256E"/>
    <w:rsid w:val="004A5581"/>
    <w:rsid w:val="004C0C4C"/>
    <w:rsid w:val="004C32B1"/>
    <w:rsid w:val="004C3860"/>
    <w:rsid w:val="004C5875"/>
    <w:rsid w:val="004D4711"/>
    <w:rsid w:val="004F0730"/>
    <w:rsid w:val="004F6E54"/>
    <w:rsid w:val="005012C9"/>
    <w:rsid w:val="00504B8F"/>
    <w:rsid w:val="0051138A"/>
    <w:rsid w:val="0051188E"/>
    <w:rsid w:val="00513A02"/>
    <w:rsid w:val="0052532A"/>
    <w:rsid w:val="0052611C"/>
    <w:rsid w:val="005273B9"/>
    <w:rsid w:val="005336EA"/>
    <w:rsid w:val="00536AB5"/>
    <w:rsid w:val="00537269"/>
    <w:rsid w:val="00541379"/>
    <w:rsid w:val="005478C1"/>
    <w:rsid w:val="00550A4D"/>
    <w:rsid w:val="00551C52"/>
    <w:rsid w:val="005527AB"/>
    <w:rsid w:val="00553942"/>
    <w:rsid w:val="005567E7"/>
    <w:rsid w:val="00557B96"/>
    <w:rsid w:val="0056367E"/>
    <w:rsid w:val="00563828"/>
    <w:rsid w:val="0058256D"/>
    <w:rsid w:val="00583F9D"/>
    <w:rsid w:val="005963DD"/>
    <w:rsid w:val="005B0E69"/>
    <w:rsid w:val="005B1FCE"/>
    <w:rsid w:val="005B2705"/>
    <w:rsid w:val="005B45CE"/>
    <w:rsid w:val="005B7B98"/>
    <w:rsid w:val="005C119D"/>
    <w:rsid w:val="005C1306"/>
    <w:rsid w:val="005C29CB"/>
    <w:rsid w:val="005C399A"/>
    <w:rsid w:val="005C6A66"/>
    <w:rsid w:val="005C7607"/>
    <w:rsid w:val="005D18D3"/>
    <w:rsid w:val="005D579D"/>
    <w:rsid w:val="005E4C17"/>
    <w:rsid w:val="005E61D6"/>
    <w:rsid w:val="005F0B20"/>
    <w:rsid w:val="005F4A6F"/>
    <w:rsid w:val="00602CF1"/>
    <w:rsid w:val="00605090"/>
    <w:rsid w:val="00616517"/>
    <w:rsid w:val="0062355B"/>
    <w:rsid w:val="00624364"/>
    <w:rsid w:val="00625F3F"/>
    <w:rsid w:val="0063504C"/>
    <w:rsid w:val="00636545"/>
    <w:rsid w:val="006437CF"/>
    <w:rsid w:val="006545B8"/>
    <w:rsid w:val="0065474F"/>
    <w:rsid w:val="006646D6"/>
    <w:rsid w:val="0066487F"/>
    <w:rsid w:val="006708D9"/>
    <w:rsid w:val="006716AE"/>
    <w:rsid w:val="00675136"/>
    <w:rsid w:val="006778B9"/>
    <w:rsid w:val="00682FC0"/>
    <w:rsid w:val="00683199"/>
    <w:rsid w:val="006903D5"/>
    <w:rsid w:val="00691CC1"/>
    <w:rsid w:val="0069546A"/>
    <w:rsid w:val="006A3A6F"/>
    <w:rsid w:val="006A3DB6"/>
    <w:rsid w:val="006A43EC"/>
    <w:rsid w:val="006A54D9"/>
    <w:rsid w:val="006A5C05"/>
    <w:rsid w:val="006A64D5"/>
    <w:rsid w:val="006B14C7"/>
    <w:rsid w:val="006B17B3"/>
    <w:rsid w:val="006B1D9F"/>
    <w:rsid w:val="006B33EF"/>
    <w:rsid w:val="006B5E98"/>
    <w:rsid w:val="006C1370"/>
    <w:rsid w:val="006C712B"/>
    <w:rsid w:val="006C7570"/>
    <w:rsid w:val="006D3C49"/>
    <w:rsid w:val="006D5C04"/>
    <w:rsid w:val="006D5EFD"/>
    <w:rsid w:val="006E2276"/>
    <w:rsid w:val="006E2528"/>
    <w:rsid w:val="006F00FA"/>
    <w:rsid w:val="006F5530"/>
    <w:rsid w:val="006F57A7"/>
    <w:rsid w:val="006F73A6"/>
    <w:rsid w:val="006F797F"/>
    <w:rsid w:val="00702D34"/>
    <w:rsid w:val="00703EA8"/>
    <w:rsid w:val="00704B64"/>
    <w:rsid w:val="00710D36"/>
    <w:rsid w:val="00711C05"/>
    <w:rsid w:val="00712551"/>
    <w:rsid w:val="0071693B"/>
    <w:rsid w:val="00716B1D"/>
    <w:rsid w:val="007245AC"/>
    <w:rsid w:val="007304E2"/>
    <w:rsid w:val="007323D3"/>
    <w:rsid w:val="00734F47"/>
    <w:rsid w:val="00735FF4"/>
    <w:rsid w:val="007370AC"/>
    <w:rsid w:val="0073777F"/>
    <w:rsid w:val="007527DD"/>
    <w:rsid w:val="0075287F"/>
    <w:rsid w:val="00753AB3"/>
    <w:rsid w:val="00761328"/>
    <w:rsid w:val="00761BD2"/>
    <w:rsid w:val="00766271"/>
    <w:rsid w:val="0077214E"/>
    <w:rsid w:val="007745E4"/>
    <w:rsid w:val="00774B4A"/>
    <w:rsid w:val="00775E64"/>
    <w:rsid w:val="00777155"/>
    <w:rsid w:val="007807E9"/>
    <w:rsid w:val="0078597C"/>
    <w:rsid w:val="00790D80"/>
    <w:rsid w:val="007A0E93"/>
    <w:rsid w:val="007B2694"/>
    <w:rsid w:val="007B5F15"/>
    <w:rsid w:val="007C01CB"/>
    <w:rsid w:val="007C1D5C"/>
    <w:rsid w:val="007C261C"/>
    <w:rsid w:val="007C655C"/>
    <w:rsid w:val="007C6D2F"/>
    <w:rsid w:val="007D2244"/>
    <w:rsid w:val="007D338E"/>
    <w:rsid w:val="007D3880"/>
    <w:rsid w:val="007D444B"/>
    <w:rsid w:val="008032FD"/>
    <w:rsid w:val="00814EC9"/>
    <w:rsid w:val="0082080E"/>
    <w:rsid w:val="00822645"/>
    <w:rsid w:val="00826E79"/>
    <w:rsid w:val="008312DE"/>
    <w:rsid w:val="00831449"/>
    <w:rsid w:val="0083190A"/>
    <w:rsid w:val="00833949"/>
    <w:rsid w:val="00835350"/>
    <w:rsid w:val="00840F01"/>
    <w:rsid w:val="00841D28"/>
    <w:rsid w:val="008425AA"/>
    <w:rsid w:val="00843D37"/>
    <w:rsid w:val="00844C61"/>
    <w:rsid w:val="0085169F"/>
    <w:rsid w:val="008526C2"/>
    <w:rsid w:val="00857196"/>
    <w:rsid w:val="00861230"/>
    <w:rsid w:val="0086169C"/>
    <w:rsid w:val="008667D4"/>
    <w:rsid w:val="00867158"/>
    <w:rsid w:val="00874660"/>
    <w:rsid w:val="00874994"/>
    <w:rsid w:val="00874A78"/>
    <w:rsid w:val="00883CC1"/>
    <w:rsid w:val="008865EB"/>
    <w:rsid w:val="00887DE4"/>
    <w:rsid w:val="00890A4E"/>
    <w:rsid w:val="00893A63"/>
    <w:rsid w:val="008A67E1"/>
    <w:rsid w:val="008A727C"/>
    <w:rsid w:val="008A7694"/>
    <w:rsid w:val="008B2149"/>
    <w:rsid w:val="008B4B9F"/>
    <w:rsid w:val="008C3220"/>
    <w:rsid w:val="008C558D"/>
    <w:rsid w:val="008C64E0"/>
    <w:rsid w:val="008D30D1"/>
    <w:rsid w:val="008D3808"/>
    <w:rsid w:val="008D5E93"/>
    <w:rsid w:val="008D72C1"/>
    <w:rsid w:val="008E4D7F"/>
    <w:rsid w:val="008E559A"/>
    <w:rsid w:val="008E5A69"/>
    <w:rsid w:val="008E61C8"/>
    <w:rsid w:val="008F05ED"/>
    <w:rsid w:val="008F2635"/>
    <w:rsid w:val="008F266A"/>
    <w:rsid w:val="008F2EBD"/>
    <w:rsid w:val="008F56D6"/>
    <w:rsid w:val="008F6F13"/>
    <w:rsid w:val="0090385C"/>
    <w:rsid w:val="00913041"/>
    <w:rsid w:val="00915904"/>
    <w:rsid w:val="00916564"/>
    <w:rsid w:val="00916E32"/>
    <w:rsid w:val="0091770E"/>
    <w:rsid w:val="00921EC1"/>
    <w:rsid w:val="009221BE"/>
    <w:rsid w:val="00924B96"/>
    <w:rsid w:val="00935B69"/>
    <w:rsid w:val="0094089C"/>
    <w:rsid w:val="00946D95"/>
    <w:rsid w:val="00947678"/>
    <w:rsid w:val="00952F08"/>
    <w:rsid w:val="009733B4"/>
    <w:rsid w:val="009749E3"/>
    <w:rsid w:val="00975B4C"/>
    <w:rsid w:val="00976152"/>
    <w:rsid w:val="00977FD7"/>
    <w:rsid w:val="00983C2D"/>
    <w:rsid w:val="00985727"/>
    <w:rsid w:val="00986844"/>
    <w:rsid w:val="00986C3E"/>
    <w:rsid w:val="009A6364"/>
    <w:rsid w:val="009B3D28"/>
    <w:rsid w:val="009B63E7"/>
    <w:rsid w:val="009C40C2"/>
    <w:rsid w:val="009D2A71"/>
    <w:rsid w:val="009D2FC8"/>
    <w:rsid w:val="009D60D1"/>
    <w:rsid w:val="009D626A"/>
    <w:rsid w:val="009D67D8"/>
    <w:rsid w:val="009E279D"/>
    <w:rsid w:val="009F28A5"/>
    <w:rsid w:val="009F432A"/>
    <w:rsid w:val="00A0479B"/>
    <w:rsid w:val="00A0777B"/>
    <w:rsid w:val="00A1049E"/>
    <w:rsid w:val="00A164B8"/>
    <w:rsid w:val="00A2223B"/>
    <w:rsid w:val="00A22895"/>
    <w:rsid w:val="00A2465C"/>
    <w:rsid w:val="00A324A4"/>
    <w:rsid w:val="00A343DF"/>
    <w:rsid w:val="00A348A1"/>
    <w:rsid w:val="00A40054"/>
    <w:rsid w:val="00A40E12"/>
    <w:rsid w:val="00A44AC6"/>
    <w:rsid w:val="00A4747F"/>
    <w:rsid w:val="00A517D5"/>
    <w:rsid w:val="00A54F74"/>
    <w:rsid w:val="00A5630E"/>
    <w:rsid w:val="00A56C3E"/>
    <w:rsid w:val="00A67AE0"/>
    <w:rsid w:val="00A7268D"/>
    <w:rsid w:val="00A83511"/>
    <w:rsid w:val="00A83544"/>
    <w:rsid w:val="00A83B49"/>
    <w:rsid w:val="00A914BE"/>
    <w:rsid w:val="00A9260C"/>
    <w:rsid w:val="00A92FD1"/>
    <w:rsid w:val="00A970A5"/>
    <w:rsid w:val="00A97103"/>
    <w:rsid w:val="00AA028B"/>
    <w:rsid w:val="00AA3BE2"/>
    <w:rsid w:val="00AB0A13"/>
    <w:rsid w:val="00AB5A19"/>
    <w:rsid w:val="00AB6175"/>
    <w:rsid w:val="00AB6214"/>
    <w:rsid w:val="00AE0EB2"/>
    <w:rsid w:val="00AE1011"/>
    <w:rsid w:val="00AF3BB2"/>
    <w:rsid w:val="00B00EBF"/>
    <w:rsid w:val="00B01941"/>
    <w:rsid w:val="00B03D4A"/>
    <w:rsid w:val="00B13DFA"/>
    <w:rsid w:val="00B16C7A"/>
    <w:rsid w:val="00B20E92"/>
    <w:rsid w:val="00B21AAA"/>
    <w:rsid w:val="00B33E81"/>
    <w:rsid w:val="00B3437E"/>
    <w:rsid w:val="00B369C1"/>
    <w:rsid w:val="00B41892"/>
    <w:rsid w:val="00B42338"/>
    <w:rsid w:val="00B42392"/>
    <w:rsid w:val="00B446CA"/>
    <w:rsid w:val="00B46CC1"/>
    <w:rsid w:val="00B5288C"/>
    <w:rsid w:val="00B5520B"/>
    <w:rsid w:val="00B55479"/>
    <w:rsid w:val="00B62E16"/>
    <w:rsid w:val="00B642F2"/>
    <w:rsid w:val="00B6483E"/>
    <w:rsid w:val="00B654F3"/>
    <w:rsid w:val="00B674F8"/>
    <w:rsid w:val="00B73ACA"/>
    <w:rsid w:val="00B7690D"/>
    <w:rsid w:val="00B7733E"/>
    <w:rsid w:val="00B77CFF"/>
    <w:rsid w:val="00B812E8"/>
    <w:rsid w:val="00B83395"/>
    <w:rsid w:val="00B842C4"/>
    <w:rsid w:val="00BB08C4"/>
    <w:rsid w:val="00BB1504"/>
    <w:rsid w:val="00BB5E4E"/>
    <w:rsid w:val="00BC2E4C"/>
    <w:rsid w:val="00BC45BA"/>
    <w:rsid w:val="00BC65EA"/>
    <w:rsid w:val="00BD10E6"/>
    <w:rsid w:val="00BD33CA"/>
    <w:rsid w:val="00BF1356"/>
    <w:rsid w:val="00C004CD"/>
    <w:rsid w:val="00C105AE"/>
    <w:rsid w:val="00C13471"/>
    <w:rsid w:val="00C2331C"/>
    <w:rsid w:val="00C23D12"/>
    <w:rsid w:val="00C3194B"/>
    <w:rsid w:val="00C31FC5"/>
    <w:rsid w:val="00C4010B"/>
    <w:rsid w:val="00C415BD"/>
    <w:rsid w:val="00C44FE6"/>
    <w:rsid w:val="00C52CD4"/>
    <w:rsid w:val="00C55022"/>
    <w:rsid w:val="00C55EAB"/>
    <w:rsid w:val="00C57F47"/>
    <w:rsid w:val="00C6229E"/>
    <w:rsid w:val="00C625A1"/>
    <w:rsid w:val="00C62746"/>
    <w:rsid w:val="00C643CE"/>
    <w:rsid w:val="00C65651"/>
    <w:rsid w:val="00C73EF8"/>
    <w:rsid w:val="00C75828"/>
    <w:rsid w:val="00C7644D"/>
    <w:rsid w:val="00C829DC"/>
    <w:rsid w:val="00C83771"/>
    <w:rsid w:val="00C91AD3"/>
    <w:rsid w:val="00C92595"/>
    <w:rsid w:val="00C97654"/>
    <w:rsid w:val="00CA3AEE"/>
    <w:rsid w:val="00CA4349"/>
    <w:rsid w:val="00CA78BA"/>
    <w:rsid w:val="00CB0D62"/>
    <w:rsid w:val="00CB1C76"/>
    <w:rsid w:val="00CB2094"/>
    <w:rsid w:val="00CB42F6"/>
    <w:rsid w:val="00CB56EC"/>
    <w:rsid w:val="00CB5B16"/>
    <w:rsid w:val="00CB5D33"/>
    <w:rsid w:val="00CC0256"/>
    <w:rsid w:val="00CC11E5"/>
    <w:rsid w:val="00CC6E8E"/>
    <w:rsid w:val="00CE2F5B"/>
    <w:rsid w:val="00CE3600"/>
    <w:rsid w:val="00CE36BC"/>
    <w:rsid w:val="00CF2A0F"/>
    <w:rsid w:val="00CF5832"/>
    <w:rsid w:val="00CF6456"/>
    <w:rsid w:val="00CF6E10"/>
    <w:rsid w:val="00D10F79"/>
    <w:rsid w:val="00D12F0B"/>
    <w:rsid w:val="00D1399B"/>
    <w:rsid w:val="00D150C1"/>
    <w:rsid w:val="00D15FD6"/>
    <w:rsid w:val="00D218D9"/>
    <w:rsid w:val="00D268BE"/>
    <w:rsid w:val="00D315EE"/>
    <w:rsid w:val="00D36D09"/>
    <w:rsid w:val="00D37D72"/>
    <w:rsid w:val="00D41D89"/>
    <w:rsid w:val="00D4450B"/>
    <w:rsid w:val="00D46779"/>
    <w:rsid w:val="00D51BD3"/>
    <w:rsid w:val="00D557E9"/>
    <w:rsid w:val="00D5657E"/>
    <w:rsid w:val="00D70C04"/>
    <w:rsid w:val="00D710E3"/>
    <w:rsid w:val="00D72902"/>
    <w:rsid w:val="00D73C81"/>
    <w:rsid w:val="00D777B9"/>
    <w:rsid w:val="00D8037D"/>
    <w:rsid w:val="00D80DD5"/>
    <w:rsid w:val="00D84870"/>
    <w:rsid w:val="00D84C72"/>
    <w:rsid w:val="00D87AED"/>
    <w:rsid w:val="00D9049A"/>
    <w:rsid w:val="00D928E2"/>
    <w:rsid w:val="00DA2FF0"/>
    <w:rsid w:val="00DA3550"/>
    <w:rsid w:val="00DB03ED"/>
    <w:rsid w:val="00DB0CB1"/>
    <w:rsid w:val="00DB4984"/>
    <w:rsid w:val="00DC05F8"/>
    <w:rsid w:val="00DC7DA8"/>
    <w:rsid w:val="00DD0906"/>
    <w:rsid w:val="00DD18B9"/>
    <w:rsid w:val="00DD2856"/>
    <w:rsid w:val="00DD3CDE"/>
    <w:rsid w:val="00DE113A"/>
    <w:rsid w:val="00DE31F4"/>
    <w:rsid w:val="00DE615B"/>
    <w:rsid w:val="00DF3A5C"/>
    <w:rsid w:val="00E04B59"/>
    <w:rsid w:val="00E053A1"/>
    <w:rsid w:val="00E05F49"/>
    <w:rsid w:val="00E07EFB"/>
    <w:rsid w:val="00E12C86"/>
    <w:rsid w:val="00E23947"/>
    <w:rsid w:val="00E2662F"/>
    <w:rsid w:val="00E27F19"/>
    <w:rsid w:val="00E30F68"/>
    <w:rsid w:val="00E33297"/>
    <w:rsid w:val="00E36981"/>
    <w:rsid w:val="00E4196E"/>
    <w:rsid w:val="00E456AF"/>
    <w:rsid w:val="00E50F16"/>
    <w:rsid w:val="00E537DC"/>
    <w:rsid w:val="00E55374"/>
    <w:rsid w:val="00E56DE2"/>
    <w:rsid w:val="00E57AE7"/>
    <w:rsid w:val="00E6187C"/>
    <w:rsid w:val="00E714DA"/>
    <w:rsid w:val="00E7263F"/>
    <w:rsid w:val="00E77750"/>
    <w:rsid w:val="00E85A5B"/>
    <w:rsid w:val="00E912FC"/>
    <w:rsid w:val="00E9181D"/>
    <w:rsid w:val="00E93790"/>
    <w:rsid w:val="00E95814"/>
    <w:rsid w:val="00E95952"/>
    <w:rsid w:val="00E960B6"/>
    <w:rsid w:val="00E96282"/>
    <w:rsid w:val="00EA1694"/>
    <w:rsid w:val="00EA2B50"/>
    <w:rsid w:val="00EA441A"/>
    <w:rsid w:val="00EA7DA9"/>
    <w:rsid w:val="00EB1C3C"/>
    <w:rsid w:val="00EB48C0"/>
    <w:rsid w:val="00EB6392"/>
    <w:rsid w:val="00EB6A65"/>
    <w:rsid w:val="00EC0ED3"/>
    <w:rsid w:val="00EC1686"/>
    <w:rsid w:val="00EC3A20"/>
    <w:rsid w:val="00EC61C5"/>
    <w:rsid w:val="00EC7574"/>
    <w:rsid w:val="00ED622B"/>
    <w:rsid w:val="00EE4A01"/>
    <w:rsid w:val="00EE66CC"/>
    <w:rsid w:val="00EF3926"/>
    <w:rsid w:val="00EF5541"/>
    <w:rsid w:val="00EF7497"/>
    <w:rsid w:val="00F06263"/>
    <w:rsid w:val="00F15E2B"/>
    <w:rsid w:val="00F16887"/>
    <w:rsid w:val="00F2492E"/>
    <w:rsid w:val="00F25926"/>
    <w:rsid w:val="00F311BA"/>
    <w:rsid w:val="00F3255F"/>
    <w:rsid w:val="00F34822"/>
    <w:rsid w:val="00F3498E"/>
    <w:rsid w:val="00F360D7"/>
    <w:rsid w:val="00F36615"/>
    <w:rsid w:val="00F46E2F"/>
    <w:rsid w:val="00F500EC"/>
    <w:rsid w:val="00F52BA1"/>
    <w:rsid w:val="00F66700"/>
    <w:rsid w:val="00F73090"/>
    <w:rsid w:val="00F768BB"/>
    <w:rsid w:val="00F83059"/>
    <w:rsid w:val="00F9217D"/>
    <w:rsid w:val="00F96FB5"/>
    <w:rsid w:val="00FA206A"/>
    <w:rsid w:val="00FA2AC7"/>
    <w:rsid w:val="00FA46AA"/>
    <w:rsid w:val="00FA6CDA"/>
    <w:rsid w:val="00FB4187"/>
    <w:rsid w:val="00FC1833"/>
    <w:rsid w:val="00FC2C3F"/>
    <w:rsid w:val="00FD0B41"/>
    <w:rsid w:val="00FD0F18"/>
    <w:rsid w:val="00FD5CC3"/>
    <w:rsid w:val="00FD7CF7"/>
    <w:rsid w:val="00FE52AF"/>
    <w:rsid w:val="00FF3725"/>
    <w:rsid w:val="00FF7684"/>
    <w:rsid w:val="01587BBF"/>
    <w:rsid w:val="041BC217"/>
    <w:rsid w:val="04918EED"/>
    <w:rsid w:val="05FED3B8"/>
    <w:rsid w:val="06465CA1"/>
    <w:rsid w:val="06919CAA"/>
    <w:rsid w:val="0978C0AE"/>
    <w:rsid w:val="0D7EF14F"/>
    <w:rsid w:val="0E5A6E41"/>
    <w:rsid w:val="1303307C"/>
    <w:rsid w:val="13A0A2BA"/>
    <w:rsid w:val="14833B1C"/>
    <w:rsid w:val="152082ED"/>
    <w:rsid w:val="17A595FF"/>
    <w:rsid w:val="17D0169E"/>
    <w:rsid w:val="191B9DFB"/>
    <w:rsid w:val="1924AC76"/>
    <w:rsid w:val="1D2192AE"/>
    <w:rsid w:val="1D4D0137"/>
    <w:rsid w:val="1E80500B"/>
    <w:rsid w:val="1FA2F707"/>
    <w:rsid w:val="20663AC4"/>
    <w:rsid w:val="20CD0FAA"/>
    <w:rsid w:val="21EF001E"/>
    <w:rsid w:val="22365955"/>
    <w:rsid w:val="23276D39"/>
    <w:rsid w:val="236E1A46"/>
    <w:rsid w:val="24230365"/>
    <w:rsid w:val="28FD78B4"/>
    <w:rsid w:val="2978E3A0"/>
    <w:rsid w:val="2A03FC18"/>
    <w:rsid w:val="2A6D8925"/>
    <w:rsid w:val="2C58588D"/>
    <w:rsid w:val="2D188D87"/>
    <w:rsid w:val="2DC1ABF9"/>
    <w:rsid w:val="2E211DBD"/>
    <w:rsid w:val="2EC337D9"/>
    <w:rsid w:val="2FDB25E0"/>
    <w:rsid w:val="30E5E243"/>
    <w:rsid w:val="3133573C"/>
    <w:rsid w:val="319331D3"/>
    <w:rsid w:val="31E271E5"/>
    <w:rsid w:val="32783ABF"/>
    <w:rsid w:val="32A84046"/>
    <w:rsid w:val="35188F7D"/>
    <w:rsid w:val="352A5AF2"/>
    <w:rsid w:val="35F3D23B"/>
    <w:rsid w:val="36CEFD2D"/>
    <w:rsid w:val="3CCDF23F"/>
    <w:rsid w:val="3E25C756"/>
    <w:rsid w:val="40A3AB63"/>
    <w:rsid w:val="41AE82B1"/>
    <w:rsid w:val="41CA0B4D"/>
    <w:rsid w:val="42070402"/>
    <w:rsid w:val="429234FF"/>
    <w:rsid w:val="437E90A0"/>
    <w:rsid w:val="4C217C7A"/>
    <w:rsid w:val="4DBF63F3"/>
    <w:rsid w:val="512AA721"/>
    <w:rsid w:val="517C4E0E"/>
    <w:rsid w:val="51DD4906"/>
    <w:rsid w:val="55E1763D"/>
    <w:rsid w:val="58D4075A"/>
    <w:rsid w:val="5A80ECAC"/>
    <w:rsid w:val="5E323C30"/>
    <w:rsid w:val="5F176847"/>
    <w:rsid w:val="5F684B10"/>
    <w:rsid w:val="5FFA3058"/>
    <w:rsid w:val="6207C5DC"/>
    <w:rsid w:val="62F58846"/>
    <w:rsid w:val="65C1CB47"/>
    <w:rsid w:val="666EBDEA"/>
    <w:rsid w:val="66CA370B"/>
    <w:rsid w:val="66D9019C"/>
    <w:rsid w:val="68AC43DE"/>
    <w:rsid w:val="6CC3B5B7"/>
    <w:rsid w:val="6DB75BE8"/>
    <w:rsid w:val="700A8D13"/>
    <w:rsid w:val="7222CE1F"/>
    <w:rsid w:val="737294EC"/>
    <w:rsid w:val="742D99DE"/>
    <w:rsid w:val="756977DA"/>
    <w:rsid w:val="75F77405"/>
    <w:rsid w:val="76EABCB4"/>
    <w:rsid w:val="77A9237B"/>
    <w:rsid w:val="77FF2349"/>
    <w:rsid w:val="784FE821"/>
    <w:rsid w:val="7875DE07"/>
    <w:rsid w:val="78C5841C"/>
    <w:rsid w:val="78C7768D"/>
    <w:rsid w:val="7A65EFC6"/>
    <w:rsid w:val="7AEF13E3"/>
    <w:rsid w:val="7B412DB0"/>
    <w:rsid w:val="7BC795B1"/>
    <w:rsid w:val="7D9BB1FA"/>
    <w:rsid w:val="7DEF9EDF"/>
    <w:rsid w:val="7F4FD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E1FB7"/>
  <w15:chartTrackingRefBased/>
  <w15:docId w15:val="{50B0B669-1716-4942-8433-E0A93098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B5A"/>
    <w:pPr>
      <w:spacing w:after="160" w:line="360" w:lineRule="auto"/>
    </w:pPr>
    <w:rPr>
      <w:sz w:val="20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6C2"/>
  </w:style>
  <w:style w:type="paragraph" w:styleId="Footer">
    <w:name w:val="footer"/>
    <w:basedOn w:val="Normal"/>
    <w:link w:val="FooterChar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9F432A"/>
    <w:rPr>
      <w:sz w:val="13"/>
    </w:rPr>
  </w:style>
  <w:style w:type="character" w:customStyle="1" w:styleId="Heading1Char">
    <w:name w:val="Heading 1 Char"/>
    <w:basedOn w:val="DefaultParagraphFont"/>
    <w:link w:val="Heading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yperlink">
    <w:name w:val="Hyperlink"/>
    <w:basedOn w:val="DefaultParagraphFont"/>
    <w:uiPriority w:val="99"/>
    <w:unhideWhenUsed/>
    <w:rsid w:val="009F432A"/>
    <w:rPr>
      <w:color w:val="000000" w:themeColor="tex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l"/>
    <w:qFormat/>
    <w:rsid w:val="00C105AE"/>
    <w:pPr>
      <w:spacing w:before="160" w:after="320" w:line="288" w:lineRule="auto"/>
      <w:contextualSpacing/>
    </w:pPr>
  </w:style>
  <w:style w:type="paragraph" w:styleId="ListParagraph">
    <w:name w:val="List Paragraph"/>
    <w:basedOn w:val="Normal"/>
    <w:uiPriority w:val="34"/>
    <w:qFormat/>
    <w:rsid w:val="000A2848"/>
    <w:pPr>
      <w:ind w:left="56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SubtleReference">
    <w:name w:val="Subtle Reference"/>
    <w:basedOn w:val="DefaultParagraph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PageNumber">
    <w:name w:val="page number"/>
    <w:basedOn w:val="DefaultParagraphFont"/>
    <w:uiPriority w:val="99"/>
    <w:semiHidden/>
    <w:unhideWhenUsed/>
    <w:rsid w:val="000A2848"/>
    <w:rPr>
      <w:color w:val="003669" w:themeColor="accent1"/>
      <w:sz w:val="18"/>
    </w:rPr>
  </w:style>
  <w:style w:type="table" w:styleId="TableGrid">
    <w:name w:val="Table Grid"/>
    <w:basedOn w:val="TableNormal"/>
    <w:uiPriority w:val="3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3-Accent1">
    <w:name w:val="Grid Table 3 Accent 1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C75828"/>
    <w:rPr>
      <w:i/>
      <w:iCs/>
    </w:rPr>
  </w:style>
  <w:style w:type="character" w:styleId="IntenseReference">
    <w:name w:val="Intense Reference"/>
    <w:basedOn w:val="DefaultParagraph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GridTable2-Accent5">
    <w:name w:val="Grid Table 2 Accent 5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GridTable2-Accent3">
    <w:name w:val="Grid Table 2 Accent 3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2-Accent1">
    <w:name w:val="Grid Table 2 Accent 1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GridTable4">
    <w:name w:val="Grid Table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5Dark-Accent5">
    <w:name w:val="Grid Table 5 Dark Accent 5"/>
    <w:basedOn w:val="TableNorma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ListTable1Light-Accent1">
    <w:name w:val="List Table 1 Light Accent 1"/>
    <w:basedOn w:val="TableNorma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l"/>
    <w:qFormat/>
    <w:rsid w:val="00243AAA"/>
    <w:pPr>
      <w:spacing w:after="0" w:line="312" w:lineRule="auto"/>
    </w:pPr>
    <w:rPr>
      <w:bCs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567E7"/>
    <w:rPr>
      <w:i/>
      <w:iCs/>
      <w:color w:val="000000" w:themeColor="text1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7E7"/>
    <w:rPr>
      <w:i/>
      <w:iCs/>
      <w:color w:val="000000" w:themeColor="text1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13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39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399B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99B"/>
    <w:rPr>
      <w:b/>
      <w:bCs/>
      <w:sz w:val="20"/>
      <w:szCs w:val="20"/>
      <w:lang w:val="et-EE"/>
    </w:rPr>
  </w:style>
  <w:style w:type="character" w:customStyle="1" w:styleId="fontstyle01">
    <w:name w:val="fontstyle01"/>
    <w:basedOn w:val="DefaultParagraphFont"/>
    <w:rsid w:val="00B812E8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1115B0"/>
    <w:rPr>
      <w:sz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5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ristin.tamm@rkas.ee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kristel.marksalu@sotsiaalkindlustusamet.e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drekh\Desktop\yyr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B6F9B59C761644A96BF7951B82DD8D" ma:contentTypeVersion="16" ma:contentTypeDescription="Loo uus dokument" ma:contentTypeScope="" ma:versionID="41c301e58c85054596a81a947e1cea4f">
  <xsd:schema xmlns:xsd="http://www.w3.org/2001/XMLSchema" xmlns:xs="http://www.w3.org/2001/XMLSchema" xmlns:p="http://schemas.microsoft.com/office/2006/metadata/properties" xmlns:ns3="b0fd1cd4-45f3-4276-a488-7fb474e28922" xmlns:ns4="0cb84fba-2ba4-4ee5-90b8-643423761ace" targetNamespace="http://schemas.microsoft.com/office/2006/metadata/properties" ma:root="true" ma:fieldsID="0e159bbdd716f1b69570ef3f540050ad" ns3:_="" ns4:_="">
    <xsd:import namespace="b0fd1cd4-45f3-4276-a488-7fb474e28922"/>
    <xsd:import namespace="0cb84fba-2ba4-4ee5-90b8-643423761a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d1cd4-45f3-4276-a488-7fb474e289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b84fba-2ba4-4ee5-90b8-643423761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0fd1cd4-45f3-4276-a488-7fb474e28922" xsi:nil="true"/>
  </documentManagement>
</p:properties>
</file>

<file path=customXml/itemProps1.xml><?xml version="1.0" encoding="utf-8"?>
<ds:datastoreItem xmlns:ds="http://schemas.openxmlformats.org/officeDocument/2006/customXml" ds:itemID="{C771DEE4-AFBA-4E28-B0E7-9FBA2DD571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EC1689-BFE8-45C2-BF9D-989F6CA75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fd1cd4-45f3-4276-a488-7fb474e28922"/>
    <ds:schemaRef ds:uri="0cb84fba-2ba4-4ee5-90b8-643423761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A9711-525A-466C-83AC-FFEFDFA22C73}">
  <ds:schemaRefs>
    <ds:schemaRef ds:uri="http://www.w3.org/XML/1998/namespace"/>
    <ds:schemaRef ds:uri="http://purl.org/dc/dcmitype/"/>
    <ds:schemaRef ds:uri="0cb84fba-2ba4-4ee5-90b8-643423761ace"/>
    <ds:schemaRef ds:uri="http://schemas.microsoft.com/office/2006/metadata/properties"/>
    <ds:schemaRef ds:uri="b0fd1cd4-45f3-4276-a488-7fb474e28922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yyr</Template>
  <TotalTime>1</TotalTime>
  <Pages>2</Pages>
  <Words>291</Words>
  <Characters>1689</Characters>
  <Application>Microsoft Office Word</Application>
  <DocSecurity>0</DocSecurity>
  <Lines>14</Lines>
  <Paragraphs>3</Paragraphs>
  <ScaleCrop>false</ScaleCrop>
  <Manager/>
  <Company/>
  <LinksUpToDate>false</LinksUpToDate>
  <CharactersWithSpaces>1977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Sven.Prints@rkas.ee</dc:creator>
  <cp:keywords/>
  <dc:description/>
  <cp:lastModifiedBy>Regina Kaasik</cp:lastModifiedBy>
  <cp:revision>2</cp:revision>
  <cp:lastPrinted>2020-06-16T14:25:00Z</cp:lastPrinted>
  <dcterms:created xsi:type="dcterms:W3CDTF">2025-07-31T12:26:00Z</dcterms:created>
  <dcterms:modified xsi:type="dcterms:W3CDTF">2025-07-31T12:26:00Z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0x010100A0B6F9B59C761644A96BF7951B82DD8D</vt:lpwstr>
  </property>
</Properties>
</file>